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612F2" w:rsidR="00F36838" w:rsidP="00DB7013" w:rsidRDefault="001B7165" w14:paraId="4F881303" w14:textId="4A567B58">
      <w:pPr>
        <w:pStyle w:val="Vahedeta"/>
        <w:ind w:right="-284"/>
        <w:jc w:val="right"/>
      </w:pPr>
      <w:r>
        <w:t>25</w:t>
      </w:r>
      <w:r w:rsidR="3A8D085C">
        <w:t>.09</w:t>
      </w:r>
      <w:r w:rsidR="001F0AD1">
        <w:t>.</w:t>
      </w:r>
      <w:r w:rsidR="001D5C86">
        <w:t>2025</w:t>
      </w:r>
    </w:p>
    <w:p w:rsidRPr="00D612F2" w:rsidR="00F36838" w:rsidP="00DB7013" w:rsidRDefault="00F36838" w14:paraId="324E3714" w14:textId="77777777">
      <w:pPr>
        <w:pStyle w:val="Vahedeta"/>
        <w:ind w:right="-284"/>
        <w:jc w:val="right"/>
      </w:pPr>
      <w:r w:rsidRPr="00D612F2">
        <w:t>EELNÕU</w:t>
      </w:r>
    </w:p>
    <w:p w:rsidRPr="00D612F2" w:rsidR="00F36838" w:rsidP="00DB7013" w:rsidRDefault="00F36838" w14:paraId="7DA3BDB3" w14:textId="77777777">
      <w:pPr>
        <w:pStyle w:val="Vahedeta"/>
        <w:ind w:right="-284"/>
      </w:pPr>
    </w:p>
    <w:p w:rsidRPr="00D612F2" w:rsidR="00AD2673" w:rsidP="2AD224CF" w:rsidRDefault="00F36838" w14:paraId="0DB16827" w14:textId="2DA92690" w14:noSpellErr="1">
      <w:pPr>
        <w:pStyle w:val="Vahedeta"/>
        <w:ind w:right="-284"/>
        <w:jc w:val="center"/>
        <w:rPr>
          <w:b w:val="1"/>
          <w:bCs w:val="1"/>
          <w:sz w:val="32"/>
          <w:szCs w:val="32"/>
        </w:rPr>
      </w:pPr>
      <w:commentRangeStart w:id="333261040"/>
      <w:r w:rsidRPr="2AD224CF" w:rsidR="00F36838">
        <w:rPr>
          <w:b w:val="1"/>
          <w:bCs w:val="1"/>
          <w:sz w:val="32"/>
          <w:szCs w:val="32"/>
        </w:rPr>
        <w:t xml:space="preserve">Kaitseväe korralduse seaduse </w:t>
      </w:r>
      <w:r w:rsidRPr="2AD224CF" w:rsidR="00A25056">
        <w:rPr>
          <w:b w:val="1"/>
          <w:bCs w:val="1"/>
          <w:sz w:val="32"/>
          <w:szCs w:val="32"/>
        </w:rPr>
        <w:t xml:space="preserve">ja teiste seaduste </w:t>
      </w:r>
      <w:r w:rsidRPr="2AD224CF" w:rsidR="00F36838">
        <w:rPr>
          <w:b w:val="1"/>
          <w:bCs w:val="1"/>
          <w:sz w:val="32"/>
          <w:szCs w:val="32"/>
        </w:rPr>
        <w:t xml:space="preserve">muutmise seadus </w:t>
      </w:r>
      <w:commentRangeEnd w:id="333261040"/>
      <w:r>
        <w:rPr>
          <w:rStyle w:val="CommentReference"/>
        </w:rPr>
        <w:commentReference w:id="333261040"/>
      </w:r>
    </w:p>
    <w:p w:rsidRPr="00D612F2" w:rsidR="00F36838" w:rsidP="00DB7013" w:rsidRDefault="00F36838" w14:paraId="69F557D6" w14:textId="77777777">
      <w:pPr>
        <w:pStyle w:val="Vahedeta"/>
        <w:ind w:right="-284"/>
        <w:jc w:val="both"/>
      </w:pPr>
    </w:p>
    <w:p w:rsidRPr="00D612F2" w:rsidR="00A7434C" w:rsidP="00625375" w:rsidRDefault="00A7434C" w14:paraId="0437AB60" w14:textId="7124D6E8">
      <w:pPr>
        <w:pStyle w:val="Vahedeta"/>
        <w:tabs>
          <w:tab w:val="left" w:pos="8625"/>
        </w:tabs>
        <w:ind w:right="-284"/>
        <w:jc w:val="both"/>
        <w:rPr>
          <w:b/>
        </w:rPr>
      </w:pPr>
      <w:r w:rsidRPr="00D612F2">
        <w:rPr>
          <w:b/>
        </w:rPr>
        <w:t>§ 1. Kaitseväe korralduse seadus</w:t>
      </w:r>
      <w:r w:rsidRPr="00D612F2" w:rsidR="00DE1599">
        <w:rPr>
          <w:b/>
        </w:rPr>
        <w:t>e muutmine</w:t>
      </w:r>
      <w:r w:rsidR="00DB7013">
        <w:rPr>
          <w:b/>
        </w:rPr>
        <w:tab/>
      </w:r>
    </w:p>
    <w:p w:rsidRPr="00D612F2" w:rsidR="00A7434C" w:rsidP="00625375" w:rsidRDefault="00A7434C" w14:paraId="66B6344D" w14:textId="77777777">
      <w:pPr>
        <w:pStyle w:val="Vahedeta"/>
        <w:ind w:right="-284"/>
        <w:jc w:val="both"/>
      </w:pPr>
    </w:p>
    <w:p w:rsidRPr="00D612F2" w:rsidR="00F36838" w:rsidP="00625375" w:rsidRDefault="00A7434C" w14:paraId="7701512D" w14:textId="77777777">
      <w:pPr>
        <w:pStyle w:val="Vahedeta"/>
        <w:ind w:right="-284"/>
        <w:jc w:val="both"/>
      </w:pPr>
      <w:r w:rsidRPr="00D612F2">
        <w:t>Kaitseväe korralduse seaduses tehakse järgmi</w:t>
      </w:r>
      <w:r w:rsidRPr="00D612F2" w:rsidR="005C1176">
        <w:t>sed</w:t>
      </w:r>
      <w:r w:rsidRPr="00D612F2">
        <w:t xml:space="preserve"> muudatus</w:t>
      </w:r>
      <w:r w:rsidRPr="00D612F2" w:rsidR="005C1176">
        <w:t>ed</w:t>
      </w:r>
      <w:r w:rsidRPr="00D612F2">
        <w:t>:</w:t>
      </w:r>
    </w:p>
    <w:p w:rsidRPr="00D612F2" w:rsidR="00514452" w:rsidP="00625375" w:rsidRDefault="00514452" w14:paraId="08941813" w14:textId="77777777">
      <w:pPr>
        <w:pStyle w:val="Vahedeta"/>
        <w:ind w:right="-284"/>
        <w:jc w:val="both"/>
      </w:pPr>
    </w:p>
    <w:p w:rsidRPr="00D612F2" w:rsidR="00B16A9A" w:rsidP="00625375" w:rsidRDefault="001B4EF3" w14:paraId="346C3398" w14:textId="7016163B">
      <w:pPr>
        <w:pStyle w:val="Vahedeta"/>
        <w:ind w:right="-284"/>
        <w:jc w:val="both"/>
      </w:pPr>
      <w:r w:rsidRPr="00D612F2">
        <w:rPr>
          <w:b/>
        </w:rPr>
        <w:t>1</w:t>
      </w:r>
      <w:r w:rsidRPr="00D612F2" w:rsidR="00B16A9A">
        <w:t>) paragrahvi 3 lõike 1 punktis 4</w:t>
      </w:r>
      <w:r w:rsidRPr="00D612F2" w:rsidR="00B16A9A">
        <w:rPr>
          <w:vertAlign w:val="superscript"/>
        </w:rPr>
        <w:t>1</w:t>
      </w:r>
      <w:r w:rsidRPr="00D612F2" w:rsidR="00B16A9A">
        <w:t xml:space="preserve"> asendatakse </w:t>
      </w:r>
      <w:r w:rsidR="009B381A">
        <w:t>sõna</w:t>
      </w:r>
      <w:r w:rsidRPr="00D612F2" w:rsidR="009B381A">
        <w:t xml:space="preserve"> </w:t>
      </w:r>
      <w:r w:rsidRPr="00D612F2" w:rsidR="00B16A9A">
        <w:t xml:space="preserve">„lahingumoona“ </w:t>
      </w:r>
      <w:r w:rsidR="009B381A">
        <w:t>sõnaga</w:t>
      </w:r>
      <w:r w:rsidRPr="00D612F2" w:rsidR="00B16A9A">
        <w:t xml:space="preserve"> „</w:t>
      </w:r>
      <w:proofErr w:type="spellStart"/>
      <w:r w:rsidRPr="00D612F2" w:rsidR="00CD6D6A">
        <w:t>lõhkematerjali</w:t>
      </w:r>
      <w:proofErr w:type="spellEnd"/>
      <w:r w:rsidRPr="00D612F2" w:rsidR="00B16A9A">
        <w:t>“;</w:t>
      </w:r>
    </w:p>
    <w:p w:rsidRPr="00D612F2" w:rsidR="00B16A9A" w:rsidP="00625375" w:rsidRDefault="00B16A9A" w14:paraId="36042BE1" w14:textId="77777777">
      <w:pPr>
        <w:pStyle w:val="Vahedeta"/>
        <w:ind w:right="-284"/>
        <w:jc w:val="both"/>
      </w:pPr>
    </w:p>
    <w:p w:rsidR="00514452" w:rsidP="00625375" w:rsidRDefault="001B4EF3" w14:paraId="59143286" w14:textId="1E9F2843">
      <w:pPr>
        <w:pStyle w:val="Vahedeta"/>
        <w:ind w:right="-284"/>
        <w:jc w:val="both"/>
      </w:pPr>
      <w:r w:rsidRPr="00D612F2">
        <w:rPr>
          <w:b/>
        </w:rPr>
        <w:t>2</w:t>
      </w:r>
      <w:r w:rsidRPr="00D612F2" w:rsidR="00514452">
        <w:t>) paragrahvis 3</w:t>
      </w:r>
      <w:r w:rsidRPr="00D612F2" w:rsidR="00514452">
        <w:rPr>
          <w:vertAlign w:val="superscript"/>
        </w:rPr>
        <w:t>1</w:t>
      </w:r>
      <w:r w:rsidRPr="00D612F2" w:rsidR="00514452">
        <w:t xml:space="preserve"> asendatakse </w:t>
      </w:r>
      <w:r w:rsidRPr="00D612F2" w:rsidR="0028605A">
        <w:t>tekstiosa</w:t>
      </w:r>
      <w:r w:rsidRPr="00D612F2" w:rsidR="00514452">
        <w:t xml:space="preserve"> „Politsei- ja Piirivalveamet“ </w:t>
      </w:r>
      <w:r w:rsidRPr="00D612F2" w:rsidR="0028605A">
        <w:t>tekstiosaga</w:t>
      </w:r>
      <w:r w:rsidRPr="00D612F2" w:rsidR="00514452">
        <w:t xml:space="preserve"> „Politsei- ja Piirivalveamet või Kaitsepolitseiamet“ vastavas käändes;</w:t>
      </w:r>
    </w:p>
    <w:p w:rsidR="00CC59CC" w:rsidP="00625375" w:rsidRDefault="00CC59CC" w14:paraId="640302F2" w14:textId="4B687648">
      <w:pPr>
        <w:pStyle w:val="Vahedeta"/>
        <w:ind w:right="-284"/>
        <w:jc w:val="both"/>
      </w:pPr>
    </w:p>
    <w:p w:rsidR="00CC59CC" w:rsidP="00625375" w:rsidRDefault="00CC59CC" w14:paraId="018E7A22" w14:textId="2197DF19">
      <w:pPr>
        <w:pStyle w:val="Vahedeta"/>
        <w:jc w:val="both"/>
      </w:pPr>
      <w:commentRangeStart w:id="711547305"/>
      <w:r w:rsidRPr="25246E86" w:rsidR="00CC59CC">
        <w:rPr>
          <w:b w:val="1"/>
          <w:bCs w:val="1"/>
        </w:rPr>
        <w:t>3)</w:t>
      </w:r>
      <w:r w:rsidR="00CC59CC">
        <w:rPr/>
        <w:t xml:space="preserve"> seadust täiendatakse §-ga </w:t>
      </w:r>
      <w:r w:rsidR="00CC59CC">
        <w:rPr/>
        <w:t>3</w:t>
      </w:r>
      <w:r w:rsidRPr="25246E86" w:rsidR="00CC59CC">
        <w:rPr>
          <w:vertAlign w:val="superscript"/>
        </w:rPr>
        <w:t xml:space="preserve">2 </w:t>
      </w:r>
      <w:r w:rsidR="00CC59CC">
        <w:rPr/>
        <w:t>järgmises sõnastuses:</w:t>
      </w:r>
    </w:p>
    <w:p w:rsidR="00090FB1" w:rsidP="00625375" w:rsidRDefault="00090FB1" w14:paraId="215F446B" w14:textId="77777777">
      <w:pPr>
        <w:pStyle w:val="Vahedeta"/>
        <w:jc w:val="both"/>
      </w:pPr>
    </w:p>
    <w:p w:rsidR="00CC59CC" w:rsidP="00625375" w:rsidRDefault="00CC59CC" w14:paraId="4E24CC5A" w14:textId="476C1841">
      <w:pPr>
        <w:pStyle w:val="Vahedeta"/>
        <w:jc w:val="both"/>
        <w:rPr>
          <w:rFonts w:cs="Times New Roman"/>
          <w:b/>
        </w:rPr>
      </w:pPr>
      <w:r>
        <w:t>„</w:t>
      </w:r>
      <w:r w:rsidRPr="00CF234F">
        <w:rPr>
          <w:b/>
        </w:rPr>
        <w:t>3</w:t>
      </w:r>
      <w:r w:rsidRPr="00CF234F">
        <w:rPr>
          <w:b/>
          <w:vertAlign w:val="superscript"/>
        </w:rPr>
        <w:t>2</w:t>
      </w:r>
      <w:r>
        <w:rPr>
          <w:rFonts w:cs="Times New Roman"/>
          <w:b/>
        </w:rPr>
        <w:t xml:space="preserve">. </w:t>
      </w:r>
      <w:proofErr w:type="spellStart"/>
      <w:r>
        <w:rPr>
          <w:rFonts w:cs="Times New Roman"/>
          <w:b/>
        </w:rPr>
        <w:t>A</w:t>
      </w:r>
      <w:r w:rsidRPr="004660ED">
        <w:rPr>
          <w:rFonts w:cs="Times New Roman"/>
          <w:b/>
        </w:rPr>
        <w:t>sutusteülene</w:t>
      </w:r>
      <w:proofErr w:type="spellEnd"/>
      <w:r w:rsidRPr="004660ED">
        <w:rPr>
          <w:rFonts w:cs="Times New Roman"/>
          <w:b/>
        </w:rPr>
        <w:t xml:space="preserve"> merelistele ohtudele reageerimise koordineerimine</w:t>
      </w:r>
    </w:p>
    <w:p w:rsidR="00CC59CC" w:rsidP="25246E86" w:rsidRDefault="00CC59CC" w14:paraId="18EB6269" w14:textId="445BD5DC">
      <w:pPr>
        <w:pStyle w:val="Vahedeta"/>
        <w:jc w:val="both"/>
        <w:rPr>
          <w:rFonts w:cs="Times New Roman"/>
          <w:b w:val="1"/>
          <w:bCs w:val="1"/>
        </w:rPr>
      </w:pPr>
    </w:p>
    <w:p w:rsidRPr="00CC59CC" w:rsidR="00CC59CC" w:rsidP="00625375" w:rsidRDefault="00CC59CC" w14:paraId="4ACE28FF" w14:textId="6970A3BF" w14:noSpellErr="1">
      <w:pPr>
        <w:spacing w:after="0" w:line="240" w:lineRule="auto"/>
        <w:jc w:val="both"/>
        <w:rPr>
          <w:rFonts w:ascii="Times New Roman" w:hAnsi="Times New Roman" w:eastAsia="Calibri" w:cs="Times New Roman"/>
          <w:noProof/>
          <w:sz w:val="24"/>
          <w:szCs w:val="24"/>
        </w:rPr>
      </w:pPr>
      <w:r w:rsidRPr="25246E86" w:rsidR="00CC59CC">
        <w:rPr>
          <w:rFonts w:ascii="Times New Roman" w:hAnsi="Times New Roman" w:eastAsia="Calibri" w:cs="Times New Roman"/>
          <w:noProof/>
          <w:sz w:val="24"/>
          <w:szCs w:val="24"/>
          <w:rPrChange w:author="Kärt Voor - JUSTDIGI" w:date="2025-10-28T11:21:42.543Z" w:id="21288905">
            <w:rPr>
              <w:rFonts w:ascii="Times New Roman" w:hAnsi="Times New Roman" w:eastAsia="Calibri" w:cs="Times New Roman"/>
              <w:noProof/>
              <w:sz w:val="24"/>
              <w:szCs w:val="24"/>
              <w:highlight w:val="yellow"/>
            </w:rPr>
          </w:rPrChange>
        </w:rPr>
        <w:t>(</w:t>
      </w:r>
      <w:r w:rsidRPr="25246E86" w:rsidR="00CC59CC">
        <w:rPr>
          <w:rFonts w:ascii="Times New Roman" w:hAnsi="Times New Roman" w:eastAsia="Calibri" w:cs="Times New Roman"/>
          <w:noProof/>
          <w:sz w:val="24"/>
          <w:szCs w:val="24"/>
          <w:rPrChange w:author="Kärt Voor - JUSTDIGI" w:date="2025-10-28T11:21:42.545Z" w:id="1266330489">
            <w:rPr>
              <w:rFonts w:ascii="Times New Roman" w:hAnsi="Times New Roman" w:eastAsia="Calibri" w:cs="Times New Roman"/>
              <w:noProof/>
              <w:sz w:val="24"/>
              <w:szCs w:val="24"/>
              <w:highlight w:val="yellow"/>
            </w:rPr>
          </w:rPrChange>
        </w:rPr>
        <w:t>1</w:t>
      </w:r>
      <w:r w:rsidRPr="25246E86" w:rsidR="00CC59CC">
        <w:rPr>
          <w:rFonts w:ascii="Times New Roman" w:hAnsi="Times New Roman" w:eastAsia="Calibri" w:cs="Times New Roman"/>
          <w:noProof/>
          <w:sz w:val="24"/>
          <w:szCs w:val="24"/>
          <w:rPrChange w:author="Kärt Voor - JUSTDIGI" w:date="2025-10-28T11:21:42.546Z" w:id="1148503122">
            <w:rPr>
              <w:rFonts w:ascii="Times New Roman" w:hAnsi="Times New Roman" w:eastAsia="Calibri" w:cs="Times New Roman"/>
              <w:noProof/>
              <w:sz w:val="24"/>
              <w:szCs w:val="24"/>
              <w:highlight w:val="yellow"/>
            </w:rPr>
          </w:rPrChange>
        </w:rPr>
        <w:t>)</w:t>
      </w:r>
      <w:r w:rsidRPr="25246E86" w:rsidR="00CC59CC">
        <w:rPr>
          <w:rFonts w:ascii="Times New Roman" w:hAnsi="Times New Roman" w:eastAsia="Calibri" w:cs="Times New Roman"/>
          <w:noProof/>
          <w:sz w:val="24"/>
          <w:szCs w:val="24"/>
          <w:rPrChange w:author="Kärt Voor - JUSTDIGI" w:date="2025-10-28T11:21:42.547Z" w:id="1753836282">
            <w:rPr>
              <w:rFonts w:ascii="Times New Roman" w:hAnsi="Times New Roman" w:eastAsia="Calibri" w:cs="Times New Roman"/>
              <w:noProof/>
              <w:sz w:val="24"/>
              <w:szCs w:val="24"/>
              <w:highlight w:val="yellow"/>
            </w:rPr>
          </w:rPrChange>
        </w:rPr>
        <w:t xml:space="preserve"> </w:t>
      </w:r>
      <w:r w:rsidRPr="25246E86" w:rsidR="00CF234F">
        <w:rPr>
          <w:rFonts w:ascii="Times New Roman" w:hAnsi="Times New Roman" w:eastAsia="Calibri" w:cs="Times New Roman"/>
          <w:noProof/>
          <w:sz w:val="24"/>
          <w:szCs w:val="24"/>
          <w:rPrChange w:author="Kärt Voor - JUSTDIGI" w:date="2025-10-28T11:21:42.548Z" w:id="1167162150">
            <w:rPr>
              <w:rFonts w:ascii="Times New Roman" w:hAnsi="Times New Roman" w:eastAsia="Calibri" w:cs="Times New Roman"/>
              <w:noProof/>
              <w:sz w:val="24"/>
              <w:szCs w:val="24"/>
              <w:highlight w:val="yellow"/>
            </w:rPr>
          </w:rPrChange>
        </w:rPr>
        <w:t>Kaitseväe juurde moodustatud m</w:t>
      </w:r>
      <w:r w:rsidRPr="25246E86" w:rsidR="00CC59CC">
        <w:rPr>
          <w:rFonts w:ascii="Times New Roman" w:hAnsi="Times New Roman" w:eastAsia="Calibri" w:cs="Times New Roman"/>
          <w:noProof/>
          <w:sz w:val="24"/>
          <w:szCs w:val="24"/>
          <w:rPrChange w:author="Kärt Voor - JUSTDIGI" w:date="2025-10-28T11:21:42.549Z" w:id="293739534">
            <w:rPr>
              <w:rFonts w:ascii="Times New Roman" w:hAnsi="Times New Roman" w:eastAsia="Calibri" w:cs="Times New Roman"/>
              <w:noProof/>
              <w:sz w:val="24"/>
              <w:szCs w:val="24"/>
              <w:highlight w:val="yellow"/>
            </w:rPr>
          </w:rPrChange>
        </w:rPr>
        <w:t>e</w:t>
      </w:r>
      <w:r w:rsidRPr="25246E86" w:rsidR="00CC59CC">
        <w:rPr>
          <w:rFonts w:ascii="Times New Roman" w:hAnsi="Times New Roman" w:eastAsia="Calibri" w:cs="Times New Roman"/>
          <w:noProof/>
          <w:sz w:val="24"/>
          <w:szCs w:val="24"/>
          <w:rPrChange w:author="Kärt Voor - JUSTDIGI" w:date="2025-10-28T11:21:42.55Z" w:id="812998574">
            <w:rPr>
              <w:rFonts w:ascii="Times New Roman" w:hAnsi="Times New Roman" w:eastAsia="Calibri" w:cs="Times New Roman"/>
              <w:noProof/>
              <w:sz w:val="24"/>
              <w:szCs w:val="24"/>
              <w:highlight w:val="yellow"/>
            </w:rPr>
          </w:rPrChange>
        </w:rPr>
        <w:t xml:space="preserve">reliste ohtude </w:t>
      </w:r>
      <w:r w:rsidRPr="25246E86" w:rsidR="00CB1E4C">
        <w:rPr>
          <w:rFonts w:ascii="Times New Roman" w:hAnsi="Times New Roman" w:eastAsia="Calibri" w:cs="Times New Roman"/>
          <w:noProof/>
          <w:sz w:val="24"/>
          <w:szCs w:val="24"/>
          <w:rPrChange w:author="Kärt Voor - JUSTDIGI" w:date="2025-10-28T11:21:42.551Z" w:id="1816621825">
            <w:rPr>
              <w:rFonts w:ascii="Times New Roman" w:hAnsi="Times New Roman" w:eastAsia="Calibri" w:cs="Times New Roman"/>
              <w:noProof/>
              <w:sz w:val="24"/>
              <w:szCs w:val="24"/>
              <w:highlight w:val="yellow"/>
            </w:rPr>
          </w:rPrChange>
        </w:rPr>
        <w:t>komisjon</w:t>
      </w:r>
      <w:r w:rsidRPr="25246E86" w:rsidR="00CB1E4C">
        <w:rPr>
          <w:rFonts w:ascii="Times New Roman" w:hAnsi="Times New Roman" w:eastAsia="Calibri" w:cs="Times New Roman"/>
          <w:noProof/>
          <w:sz w:val="24"/>
          <w:szCs w:val="24"/>
        </w:rPr>
        <w:t xml:space="preserve"> </w:t>
      </w:r>
      <w:r w:rsidRPr="25246E86" w:rsidR="00CF234F">
        <w:rPr>
          <w:rFonts w:ascii="Times New Roman" w:hAnsi="Times New Roman" w:eastAsia="Calibri" w:cs="Times New Roman"/>
          <w:noProof/>
          <w:sz w:val="24"/>
          <w:szCs w:val="24"/>
        </w:rPr>
        <w:t>(edaspidi</w:t>
      </w:r>
      <w:r w:rsidRPr="25246E86" w:rsidR="006A1AD7">
        <w:rPr>
          <w:rFonts w:ascii="Times New Roman" w:hAnsi="Times New Roman" w:eastAsia="Calibri" w:cs="Times New Roman"/>
          <w:noProof/>
          <w:sz w:val="24"/>
          <w:szCs w:val="24"/>
        </w:rPr>
        <w:t xml:space="preserve"> </w:t>
      </w:r>
      <w:r w:rsidRPr="25246E86" w:rsidR="00CB1E4C">
        <w:rPr>
          <w:rFonts w:ascii="Times New Roman" w:hAnsi="Times New Roman" w:eastAsia="Calibri" w:cs="Times New Roman"/>
          <w:i w:val="1"/>
          <w:iCs w:val="1"/>
          <w:noProof/>
          <w:sz w:val="24"/>
          <w:szCs w:val="24"/>
        </w:rPr>
        <w:t>komisjon</w:t>
      </w:r>
      <w:r w:rsidRPr="25246E86" w:rsidR="00CF234F">
        <w:rPr>
          <w:rFonts w:ascii="Times New Roman" w:hAnsi="Times New Roman" w:eastAsia="Calibri" w:cs="Times New Roman"/>
          <w:noProof/>
          <w:sz w:val="24"/>
          <w:szCs w:val="24"/>
        </w:rPr>
        <w:t xml:space="preserve">) </w:t>
      </w:r>
      <w:r w:rsidRPr="25246E86" w:rsidR="00CC59CC">
        <w:rPr>
          <w:rFonts w:ascii="Times New Roman" w:hAnsi="Times New Roman" w:eastAsia="Calibri" w:cs="Times New Roman"/>
          <w:noProof/>
          <w:sz w:val="24"/>
          <w:szCs w:val="24"/>
        </w:rPr>
        <w:t>eesmärk ja ülesanded on:</w:t>
      </w:r>
    </w:p>
    <w:p w:rsidRPr="00CC59CC" w:rsidR="00CC59CC" w:rsidP="00625375" w:rsidRDefault="00CC59CC" w14:paraId="62079FD1" w14:textId="77777777">
      <w:pPr>
        <w:spacing w:after="0" w:line="240" w:lineRule="auto"/>
        <w:jc w:val="both"/>
        <w:rPr>
          <w:rFonts w:ascii="Times New Roman" w:hAnsi="Times New Roman" w:eastAsia="Calibri" w:cs="Times New Roman"/>
          <w:noProof/>
          <w:sz w:val="24"/>
          <w:szCs w:val="24"/>
        </w:rPr>
      </w:pPr>
      <w:r w:rsidRPr="00CC59CC">
        <w:rPr>
          <w:rFonts w:ascii="Times New Roman" w:hAnsi="Times New Roman" w:eastAsia="Calibri" w:cs="Times New Roman"/>
          <w:noProof/>
          <w:sz w:val="24"/>
          <w:szCs w:val="24"/>
        </w:rPr>
        <w:t>1) toetada mereolukorrateadlikkuse loomist ja tagamist;</w:t>
      </w:r>
    </w:p>
    <w:p w:rsidRPr="00CC59CC" w:rsidR="00CC59CC" w:rsidP="00625375" w:rsidRDefault="00CC59CC" w14:paraId="598B0551" w14:textId="77777777">
      <w:pPr>
        <w:spacing w:after="0" w:line="240" w:lineRule="auto"/>
        <w:jc w:val="both"/>
        <w:rPr>
          <w:rFonts w:ascii="Times New Roman" w:hAnsi="Times New Roman" w:eastAsia="Calibri" w:cs="Times New Roman"/>
          <w:noProof/>
          <w:sz w:val="24"/>
          <w:szCs w:val="24"/>
        </w:rPr>
      </w:pPr>
      <w:r w:rsidRPr="00CC59CC">
        <w:rPr>
          <w:rFonts w:ascii="Times New Roman" w:hAnsi="Times New Roman" w:eastAsia="Calibri" w:cs="Times New Roman"/>
          <w:noProof/>
          <w:sz w:val="24"/>
          <w:szCs w:val="24"/>
        </w:rPr>
        <w:t>2) </w:t>
      </w:r>
      <w:bookmarkStart w:name="_Hlk169872405" w:id="0"/>
      <w:r w:rsidRPr="00CC59CC">
        <w:rPr>
          <w:rFonts w:ascii="Times New Roman" w:hAnsi="Times New Roman" w:eastAsia="Calibri" w:cs="Times New Roman"/>
          <w:noProof/>
          <w:sz w:val="24"/>
          <w:szCs w:val="24"/>
        </w:rPr>
        <w:t>aidata tagada merel piirirežiim</w:t>
      </w:r>
      <w:bookmarkEnd w:id="0"/>
      <w:r w:rsidRPr="00CC59CC">
        <w:rPr>
          <w:rFonts w:ascii="Times New Roman" w:hAnsi="Times New Roman" w:eastAsia="Calibri" w:cs="Times New Roman"/>
          <w:noProof/>
          <w:sz w:val="24"/>
          <w:szCs w:val="24"/>
        </w:rPr>
        <w:t>;</w:t>
      </w:r>
    </w:p>
    <w:p w:rsidRPr="00CC59CC" w:rsidR="00CC59CC" w:rsidP="00625375" w:rsidRDefault="00CC59CC" w14:paraId="4557DFF3" w14:textId="77777777">
      <w:pPr>
        <w:spacing w:after="0" w:line="240" w:lineRule="auto"/>
        <w:jc w:val="both"/>
        <w:rPr>
          <w:rFonts w:ascii="Times New Roman" w:hAnsi="Times New Roman" w:eastAsia="Calibri" w:cs="Times New Roman"/>
          <w:noProof/>
          <w:sz w:val="24"/>
          <w:szCs w:val="24"/>
        </w:rPr>
      </w:pPr>
      <w:r w:rsidRPr="00CC59CC">
        <w:rPr>
          <w:rFonts w:ascii="Times New Roman" w:hAnsi="Times New Roman" w:eastAsia="Calibri" w:cs="Times New Roman"/>
          <w:noProof/>
          <w:sz w:val="24"/>
          <w:szCs w:val="24"/>
        </w:rPr>
        <w:t>3) </w:t>
      </w:r>
      <w:bookmarkStart w:name="_Hlk169872419" w:id="1"/>
      <w:r w:rsidRPr="00CC59CC">
        <w:rPr>
          <w:rFonts w:ascii="Times New Roman" w:hAnsi="Times New Roman" w:eastAsia="Calibri" w:cs="Times New Roman"/>
          <w:noProof/>
          <w:sz w:val="24"/>
          <w:szCs w:val="24"/>
        </w:rPr>
        <w:t>ennetada merelisi ohte ja nendele reageerida</w:t>
      </w:r>
      <w:bookmarkEnd w:id="1"/>
      <w:r w:rsidRPr="00CC59CC">
        <w:rPr>
          <w:rFonts w:ascii="Times New Roman" w:hAnsi="Times New Roman" w:eastAsia="Calibri" w:cs="Times New Roman"/>
          <w:noProof/>
          <w:sz w:val="24"/>
          <w:szCs w:val="24"/>
        </w:rPr>
        <w:t>;</w:t>
      </w:r>
    </w:p>
    <w:p w:rsidR="00CC59CC" w:rsidP="00625375" w:rsidRDefault="00CC59CC" w14:paraId="573739DA" w14:textId="711EEE17">
      <w:pPr>
        <w:spacing w:after="0" w:line="240" w:lineRule="auto"/>
        <w:jc w:val="both"/>
        <w:rPr>
          <w:rFonts w:ascii="Times New Roman" w:hAnsi="Times New Roman" w:eastAsia="Calibri" w:cs="Times New Roman"/>
          <w:noProof/>
          <w:sz w:val="24"/>
          <w:szCs w:val="24"/>
        </w:rPr>
      </w:pPr>
      <w:r w:rsidRPr="00CC59CC">
        <w:rPr>
          <w:rFonts w:ascii="Times New Roman" w:hAnsi="Times New Roman" w:eastAsia="Calibri" w:cs="Times New Roman"/>
          <w:noProof/>
          <w:sz w:val="24"/>
          <w:szCs w:val="24"/>
        </w:rPr>
        <w:t>4) </w:t>
      </w:r>
      <w:bookmarkStart w:name="_Hlk169872428" w:id="2"/>
      <w:r w:rsidRPr="00CC59CC">
        <w:rPr>
          <w:rFonts w:ascii="Times New Roman" w:hAnsi="Times New Roman" w:eastAsia="Calibri" w:cs="Times New Roman"/>
          <w:noProof/>
          <w:sz w:val="24"/>
          <w:szCs w:val="24"/>
        </w:rPr>
        <w:t>parandada asutustevahelist teabevahetust</w:t>
      </w:r>
      <w:bookmarkEnd w:id="2"/>
      <w:r w:rsidRPr="00CC59CC">
        <w:rPr>
          <w:rFonts w:ascii="Times New Roman" w:hAnsi="Times New Roman" w:eastAsia="Calibri" w:cs="Times New Roman"/>
          <w:noProof/>
          <w:sz w:val="24"/>
          <w:szCs w:val="24"/>
        </w:rPr>
        <w:t>.</w:t>
      </w:r>
    </w:p>
    <w:p w:rsidR="00691BE9" w:rsidP="00625375" w:rsidRDefault="00691BE9" w14:paraId="4AA0CA70" w14:textId="03552455">
      <w:pPr>
        <w:spacing w:after="0" w:line="240" w:lineRule="auto"/>
        <w:jc w:val="both"/>
        <w:rPr>
          <w:rFonts w:ascii="Times New Roman" w:hAnsi="Times New Roman" w:eastAsia="Calibri" w:cs="Times New Roman"/>
          <w:noProof/>
          <w:sz w:val="24"/>
          <w:szCs w:val="24"/>
        </w:rPr>
      </w:pPr>
    </w:p>
    <w:p w:rsidRPr="00CC59CC" w:rsidR="00CC59CC" w:rsidP="00625375" w:rsidRDefault="00CC59CC" w14:paraId="066F52C9" w14:textId="3E3BC8C4">
      <w:pPr>
        <w:spacing w:after="0" w:line="240" w:lineRule="auto"/>
        <w:jc w:val="both"/>
        <w:rPr>
          <w:rFonts w:ascii="Times New Roman" w:hAnsi="Times New Roman" w:eastAsia="Calibri" w:cs="Times New Roman"/>
          <w:noProof/>
          <w:sz w:val="24"/>
          <w:szCs w:val="24"/>
        </w:rPr>
      </w:pPr>
      <w:r>
        <w:rPr>
          <w:rFonts w:ascii="Times New Roman" w:hAnsi="Times New Roman" w:eastAsia="Calibri" w:cs="Times New Roman"/>
          <w:noProof/>
          <w:sz w:val="24"/>
          <w:szCs w:val="24"/>
        </w:rPr>
        <w:t>(2)</w:t>
      </w:r>
      <w:r w:rsidRPr="00CC59CC">
        <w:rPr>
          <w:rFonts w:ascii="Times New Roman" w:hAnsi="Times New Roman" w:eastAsia="Calibri" w:cs="Times New Roman"/>
          <w:noProof/>
          <w:sz w:val="24"/>
          <w:szCs w:val="24"/>
        </w:rPr>
        <w:t xml:space="preserve"> </w:t>
      </w:r>
      <w:r w:rsidRPr="007529FD" w:rsidR="007529FD">
        <w:rPr>
          <w:rFonts w:ascii="Times New Roman" w:hAnsi="Times New Roman" w:eastAsia="Calibri" w:cs="Times New Roman"/>
          <w:noProof/>
          <w:sz w:val="24"/>
          <w:szCs w:val="24"/>
        </w:rPr>
        <w:t xml:space="preserve">Käesoleva paragrahvi lõikes 1 nimetatud </w:t>
      </w:r>
      <w:r w:rsidR="00CB1E4C">
        <w:rPr>
          <w:rFonts w:ascii="Times New Roman" w:hAnsi="Times New Roman" w:eastAsia="Calibri" w:cs="Times New Roman"/>
          <w:noProof/>
          <w:sz w:val="24"/>
          <w:szCs w:val="24"/>
        </w:rPr>
        <w:t xml:space="preserve">komisjoni </w:t>
      </w:r>
      <w:r w:rsidRPr="007529FD" w:rsidR="007529FD">
        <w:rPr>
          <w:rFonts w:ascii="Times New Roman" w:hAnsi="Times New Roman" w:eastAsia="Calibri" w:cs="Times New Roman"/>
          <w:noProof/>
          <w:sz w:val="24"/>
          <w:szCs w:val="24"/>
        </w:rPr>
        <w:t>kuuluvad vähemalt Kaitseväe asjakohased struktuuriüksused ja julgeolekuasutused ning riigiasutused, kellel on merel ülesanded, mis on seotud avaliku korra, julgeoleku või navigatsiooniohutuse tagamise või järelevalvega.</w:t>
      </w:r>
    </w:p>
    <w:p w:rsidRPr="00CC59CC" w:rsidR="00CC59CC" w:rsidP="00625375" w:rsidRDefault="00CC59CC" w14:paraId="64218942" w14:textId="77777777">
      <w:pPr>
        <w:spacing w:after="0" w:line="240" w:lineRule="auto"/>
        <w:jc w:val="both"/>
        <w:rPr>
          <w:rFonts w:ascii="Times New Roman" w:hAnsi="Times New Roman" w:eastAsia="Calibri" w:cs="Times New Roman"/>
          <w:noProof/>
          <w:sz w:val="24"/>
          <w:szCs w:val="24"/>
        </w:rPr>
      </w:pPr>
    </w:p>
    <w:p w:rsidRPr="00CC59CC" w:rsidR="00CC59CC" w:rsidP="00625375" w:rsidRDefault="00CC59CC" w14:paraId="759B8C7A" w14:textId="0D202674">
      <w:pPr>
        <w:spacing w:after="0" w:line="240" w:lineRule="auto"/>
        <w:jc w:val="both"/>
        <w:rPr>
          <w:rFonts w:ascii="Times New Roman" w:hAnsi="Times New Roman" w:eastAsia="Calibri" w:cs="Times New Roman"/>
          <w:noProof/>
          <w:sz w:val="24"/>
          <w:szCs w:val="24"/>
        </w:rPr>
      </w:pPr>
      <w:r>
        <w:rPr>
          <w:rFonts w:ascii="Times New Roman" w:hAnsi="Times New Roman" w:eastAsia="Calibri" w:cs="Times New Roman"/>
          <w:noProof/>
          <w:sz w:val="24"/>
          <w:szCs w:val="24"/>
        </w:rPr>
        <w:t>(</w:t>
      </w:r>
      <w:r w:rsidR="00862A0B">
        <w:rPr>
          <w:rFonts w:ascii="Times New Roman" w:hAnsi="Times New Roman" w:eastAsia="Calibri" w:cs="Times New Roman"/>
          <w:noProof/>
          <w:sz w:val="24"/>
          <w:szCs w:val="24"/>
        </w:rPr>
        <w:t>3</w:t>
      </w:r>
      <w:r>
        <w:rPr>
          <w:rFonts w:ascii="Times New Roman" w:hAnsi="Times New Roman" w:eastAsia="Calibri" w:cs="Times New Roman"/>
          <w:noProof/>
          <w:sz w:val="24"/>
          <w:szCs w:val="24"/>
        </w:rPr>
        <w:t xml:space="preserve">) </w:t>
      </w:r>
      <w:r w:rsidRPr="00CC59CC">
        <w:rPr>
          <w:rFonts w:ascii="Times New Roman" w:hAnsi="Times New Roman" w:eastAsia="Calibri" w:cs="Times New Roman"/>
          <w:noProof/>
          <w:sz w:val="24"/>
          <w:szCs w:val="24"/>
        </w:rPr>
        <w:t xml:space="preserve">Oma ülesannete täitmiseks on </w:t>
      </w:r>
      <w:r w:rsidR="00CB1E4C">
        <w:rPr>
          <w:rFonts w:ascii="Times New Roman" w:hAnsi="Times New Roman" w:eastAsia="Calibri" w:cs="Times New Roman"/>
          <w:noProof/>
          <w:sz w:val="24"/>
          <w:szCs w:val="24"/>
        </w:rPr>
        <w:t xml:space="preserve">komisjonil </w:t>
      </w:r>
      <w:r w:rsidRPr="00CC59CC">
        <w:rPr>
          <w:rFonts w:ascii="Times New Roman" w:hAnsi="Times New Roman" w:eastAsia="Calibri" w:cs="Times New Roman"/>
          <w:noProof/>
          <w:sz w:val="24"/>
          <w:szCs w:val="24"/>
        </w:rPr>
        <w:t xml:space="preserve">õigus moodustada juhtrühm ja </w:t>
      </w:r>
      <w:r w:rsidR="00943AB2">
        <w:rPr>
          <w:rFonts w:ascii="Times New Roman" w:hAnsi="Times New Roman" w:eastAsia="Calibri" w:cs="Times New Roman"/>
          <w:noProof/>
          <w:sz w:val="24"/>
          <w:szCs w:val="24"/>
        </w:rPr>
        <w:t>töörühm</w:t>
      </w:r>
      <w:r w:rsidR="00E52048">
        <w:rPr>
          <w:rFonts w:ascii="Times New Roman" w:hAnsi="Times New Roman" w:eastAsia="Calibri" w:cs="Times New Roman"/>
          <w:noProof/>
          <w:sz w:val="24"/>
          <w:szCs w:val="24"/>
        </w:rPr>
        <w:t xml:space="preserve">ad, </w:t>
      </w:r>
      <w:r w:rsidRPr="00E52048" w:rsidR="00E52048">
        <w:rPr>
          <w:rFonts w:ascii="Times New Roman" w:hAnsi="Times New Roman" w:eastAsia="Calibri" w:cs="Times New Roman"/>
          <w:noProof/>
          <w:sz w:val="24"/>
          <w:szCs w:val="24"/>
        </w:rPr>
        <w:t>mis tegelevad konkreetsele merelistele ohtudele reageerimisega.</w:t>
      </w:r>
    </w:p>
    <w:p w:rsidRPr="00CC59CC" w:rsidR="00CC59CC" w:rsidP="00625375" w:rsidRDefault="00CC59CC" w14:paraId="6B692CEA" w14:textId="77777777">
      <w:pPr>
        <w:spacing w:after="0" w:line="240" w:lineRule="auto"/>
        <w:jc w:val="both"/>
        <w:rPr>
          <w:rFonts w:ascii="Times New Roman" w:hAnsi="Times New Roman" w:eastAsia="Calibri" w:cs="Times New Roman"/>
          <w:noProof/>
          <w:sz w:val="24"/>
          <w:szCs w:val="24"/>
        </w:rPr>
      </w:pPr>
    </w:p>
    <w:p w:rsidRPr="00CC59CC" w:rsidR="00CC59CC" w:rsidP="00625375" w:rsidRDefault="00CC59CC" w14:paraId="3CECEBF1" w14:textId="7448421D">
      <w:pPr>
        <w:spacing w:after="0" w:line="240" w:lineRule="auto"/>
        <w:jc w:val="both"/>
        <w:rPr>
          <w:rFonts w:ascii="Times New Roman" w:hAnsi="Times New Roman" w:eastAsia="Calibri" w:cs="Times New Roman"/>
          <w:noProof/>
          <w:sz w:val="24"/>
          <w:szCs w:val="24"/>
        </w:rPr>
      </w:pPr>
      <w:r w:rsidRPr="25246E86" w:rsidR="00CC59CC">
        <w:rPr>
          <w:rFonts w:ascii="Times New Roman" w:hAnsi="Times New Roman" w:eastAsia="Calibri" w:cs="Times New Roman"/>
          <w:noProof/>
          <w:sz w:val="24"/>
          <w:szCs w:val="24"/>
        </w:rPr>
        <w:t>(</w:t>
      </w:r>
      <w:r w:rsidRPr="25246E86" w:rsidR="00862A0B">
        <w:rPr>
          <w:rFonts w:ascii="Times New Roman" w:hAnsi="Times New Roman" w:eastAsia="Calibri" w:cs="Times New Roman"/>
          <w:noProof/>
          <w:sz w:val="24"/>
          <w:szCs w:val="24"/>
        </w:rPr>
        <w:t>4</w:t>
      </w:r>
      <w:r w:rsidRPr="25246E86" w:rsidR="00CC59CC">
        <w:rPr>
          <w:rFonts w:ascii="Times New Roman" w:hAnsi="Times New Roman" w:eastAsia="Calibri" w:cs="Times New Roman"/>
          <w:noProof/>
          <w:sz w:val="24"/>
          <w:szCs w:val="24"/>
        </w:rPr>
        <w:t>)</w:t>
      </w:r>
      <w:r w:rsidRPr="25246E86" w:rsidR="00CC59CC">
        <w:rPr>
          <w:rFonts w:ascii="Times New Roman" w:hAnsi="Times New Roman" w:eastAsia="Calibri" w:cs="Times New Roman"/>
          <w:noProof/>
          <w:sz w:val="24"/>
          <w:szCs w:val="24"/>
        </w:rPr>
        <w:t xml:space="preserve"> </w:t>
      </w:r>
      <w:r w:rsidRPr="25246E86" w:rsidR="00CB1E4C">
        <w:rPr>
          <w:rFonts w:ascii="Times New Roman" w:hAnsi="Times New Roman" w:eastAsia="Calibri" w:cs="Times New Roman"/>
          <w:noProof/>
          <w:sz w:val="24"/>
          <w:szCs w:val="24"/>
        </w:rPr>
        <w:t xml:space="preserve">Komisjon </w:t>
      </w:r>
      <w:r w:rsidRPr="25246E86" w:rsidR="00CC59CC">
        <w:rPr>
          <w:rFonts w:ascii="Times New Roman" w:hAnsi="Times New Roman" w:eastAsia="Calibri" w:cs="Times New Roman"/>
          <w:noProof/>
          <w:sz w:val="24"/>
          <w:szCs w:val="24"/>
        </w:rPr>
        <w:t>kehtestab oma töökorra ning vastavalt vajadusele merelistele ohtudele reageerimiseks tegevuste kaupa tegevusjuhendid, milles muu hulgas määratakse reageerivad asutused.</w:t>
      </w:r>
      <w:r w:rsidRPr="25246E86" w:rsidR="00A164AC">
        <w:rPr>
          <w:rFonts w:ascii="Times New Roman" w:hAnsi="Times New Roman" w:eastAsia="Calibri" w:cs="Times New Roman"/>
          <w:noProof/>
          <w:sz w:val="24"/>
          <w:szCs w:val="24"/>
        </w:rPr>
        <w:t>“.</w:t>
      </w:r>
      <w:commentRangeEnd w:id="711547305"/>
      <w:r>
        <w:rPr>
          <w:rStyle w:val="CommentReference"/>
        </w:rPr>
        <w:commentReference w:id="711547305"/>
      </w:r>
    </w:p>
    <w:p w:rsidRPr="00D612F2" w:rsidR="001F7118" w:rsidP="00625375" w:rsidRDefault="001F7118" w14:paraId="041EB63D" w14:textId="77777777">
      <w:pPr>
        <w:pStyle w:val="Vahedeta"/>
        <w:ind w:right="-284"/>
        <w:jc w:val="both"/>
      </w:pPr>
    </w:p>
    <w:p w:rsidRPr="00D612F2" w:rsidR="00EC75B3" w:rsidP="00625375" w:rsidRDefault="00090FB1" w14:paraId="2941F3D7" w14:textId="226C8796">
      <w:pPr>
        <w:pStyle w:val="Vahedeta"/>
        <w:ind w:right="-284"/>
        <w:jc w:val="both"/>
      </w:pPr>
      <w:r>
        <w:rPr>
          <w:b/>
        </w:rPr>
        <w:t>4</w:t>
      </w:r>
      <w:r w:rsidRPr="00D612F2" w:rsidR="00EC75B3">
        <w:t>) seaduse 2. peatükki täiendatakse §-ga 22</w:t>
      </w:r>
      <w:r w:rsidRPr="00D612F2" w:rsidR="00EC75B3">
        <w:rPr>
          <w:vertAlign w:val="superscript"/>
        </w:rPr>
        <w:t>4</w:t>
      </w:r>
      <w:r w:rsidRPr="00D612F2" w:rsidR="00EC75B3">
        <w:t xml:space="preserve"> järgmises sõnastuses:</w:t>
      </w:r>
    </w:p>
    <w:p w:rsidRPr="00D612F2" w:rsidR="00EC75B3" w:rsidP="00625375" w:rsidRDefault="00EC75B3" w14:paraId="623442FD" w14:textId="77777777">
      <w:pPr>
        <w:pStyle w:val="Vahedeta"/>
        <w:ind w:right="-284"/>
        <w:jc w:val="both"/>
      </w:pPr>
    </w:p>
    <w:p w:rsidRPr="00D612F2" w:rsidR="00EC75B3" w:rsidP="00625375" w:rsidRDefault="00EC75B3" w14:paraId="09FAD37B" w14:textId="77777777">
      <w:pPr>
        <w:pStyle w:val="Vahedeta"/>
        <w:ind w:right="-284"/>
        <w:jc w:val="both"/>
      </w:pPr>
      <w:r w:rsidRPr="00D612F2">
        <w:rPr>
          <w:b/>
        </w:rPr>
        <w:t>„§ 22</w:t>
      </w:r>
      <w:r w:rsidRPr="00D612F2">
        <w:rPr>
          <w:b/>
          <w:vertAlign w:val="superscript"/>
        </w:rPr>
        <w:t>4</w:t>
      </w:r>
      <w:r w:rsidRPr="00D612F2">
        <w:rPr>
          <w:b/>
        </w:rPr>
        <w:t>. Kaitselennunduse järelevalveteenistus</w:t>
      </w:r>
    </w:p>
    <w:p w:rsidRPr="00D612F2" w:rsidR="00EC75B3" w:rsidP="00625375" w:rsidRDefault="00EC75B3" w14:paraId="768FDAEA" w14:textId="77777777">
      <w:pPr>
        <w:pStyle w:val="Vahedeta"/>
        <w:ind w:right="-284"/>
        <w:jc w:val="both"/>
      </w:pPr>
    </w:p>
    <w:p w:rsidRPr="00D612F2" w:rsidR="00EC75B3" w:rsidP="00625375" w:rsidRDefault="00EC75B3" w14:paraId="07CE3CEB" w14:textId="0D89CE54">
      <w:pPr>
        <w:pStyle w:val="Vahedeta"/>
        <w:ind w:right="-284"/>
        <w:jc w:val="both"/>
      </w:pPr>
      <w:r w:rsidRPr="00D612F2">
        <w:t xml:space="preserve">(1) Kaitselennunduse järelevalveteenistus (inglise keeles </w:t>
      </w:r>
      <w:proofErr w:type="spellStart"/>
      <w:r w:rsidRPr="00D612F2">
        <w:rPr>
          <w:i/>
        </w:rPr>
        <w:t>Military</w:t>
      </w:r>
      <w:proofErr w:type="spellEnd"/>
      <w:r w:rsidRPr="00D612F2">
        <w:rPr>
          <w:i/>
        </w:rPr>
        <w:t xml:space="preserve"> Aviation </w:t>
      </w:r>
      <w:proofErr w:type="spellStart"/>
      <w:r w:rsidRPr="00D612F2">
        <w:rPr>
          <w:i/>
        </w:rPr>
        <w:t>Authority</w:t>
      </w:r>
      <w:proofErr w:type="spellEnd"/>
      <w:r w:rsidRPr="00D612F2">
        <w:t xml:space="preserve"> – MAA) on täidesaatva riigivõimu institutsioon Kaitseministeeriumi valitsemisalas ning selle põhiülesanne on teha järelevalvet kaitselennunduse üle</w:t>
      </w:r>
      <w:r w:rsidR="00F0710E">
        <w:t xml:space="preserve"> ning</w:t>
      </w:r>
      <w:r w:rsidRPr="00F0710E" w:rsidR="00F0710E">
        <w:rPr>
          <w:rFonts w:ascii="Arial" w:hAnsi="Arial" w:cs="Arial"/>
          <w:color w:val="202020"/>
          <w:sz w:val="21"/>
          <w:szCs w:val="21"/>
          <w:shd w:val="clear" w:color="auto" w:fill="FFFFFF"/>
        </w:rPr>
        <w:t xml:space="preserve"> </w:t>
      </w:r>
      <w:r w:rsidRPr="00F0710E" w:rsidR="00F0710E">
        <w:t>täita talle seaduses või muus õigusaktis pandud ülesandeid</w:t>
      </w:r>
      <w:r w:rsidRPr="00D612F2">
        <w:t>.</w:t>
      </w:r>
    </w:p>
    <w:p w:rsidRPr="00D612F2" w:rsidR="00EC75B3" w:rsidP="00625375" w:rsidRDefault="00EC75B3" w14:paraId="0E03CB3B" w14:textId="77777777">
      <w:pPr>
        <w:pStyle w:val="Vahedeta"/>
        <w:ind w:right="-284"/>
        <w:jc w:val="both"/>
      </w:pPr>
    </w:p>
    <w:p w:rsidR="00EC75B3" w:rsidP="00625375" w:rsidRDefault="00EC75B3" w14:paraId="42985154" w14:textId="3C3103F1">
      <w:pPr>
        <w:pStyle w:val="Vahedeta"/>
        <w:ind w:right="-284"/>
        <w:jc w:val="both"/>
      </w:pPr>
      <w:r w:rsidRPr="00D612F2">
        <w:t>(2) Kaitselennunduse järelevalveteenistus on kaitselennunduse järelevalve teostamisel sõltumatu ning järelevalvele ei kohaldu käsuõigus.</w:t>
      </w:r>
    </w:p>
    <w:p w:rsidR="007529FD" w:rsidP="00625375" w:rsidRDefault="007529FD" w14:paraId="3F711848" w14:textId="6BF2E6DA">
      <w:pPr>
        <w:pStyle w:val="Vahedeta"/>
        <w:ind w:right="-284"/>
        <w:jc w:val="both"/>
      </w:pPr>
    </w:p>
    <w:p w:rsidRPr="00D612F2" w:rsidR="007529FD" w:rsidP="00625375" w:rsidRDefault="007529FD" w14:paraId="608F22B1" w14:noSpellErr="1" w14:textId="44259979">
      <w:pPr>
        <w:pStyle w:val="Vahedeta"/>
        <w:ind w:right="-284"/>
        <w:jc w:val="both"/>
      </w:pPr>
      <w:r w:rsidR="007529FD">
        <w:rPr/>
        <w:t xml:space="preserve">(3) Kaitselennunduse järelevalveteenistusel on õigus kehtestada nõudeid kaitselennunduse lennundusohutuse tagamiseks, kui seadusega ei ole </w:t>
      </w:r>
      <w:del w:author="Kärt Voor - JUSTDIGI" w:date="2025-10-23T05:57:30.708Z" w:id="21163208">
        <w:r w:rsidDel="007529FD">
          <w:delText>kehtestatud</w:delText>
        </w:r>
      </w:del>
      <w:ins w:author="Kärt Voor - JUSTDIGI" w:date="2025-10-23T05:57:31.967Z" w:id="8751004">
        <w:r w:rsidR="2EF2B83A">
          <w:t>sätestatud</w:t>
        </w:r>
      </w:ins>
      <w:r w:rsidR="007529FD">
        <w:rPr/>
        <w:t xml:space="preserve"> teisiti.</w:t>
      </w:r>
    </w:p>
    <w:p w:rsidRPr="00D612F2" w:rsidR="00EC75B3" w:rsidP="00625375" w:rsidRDefault="00EC75B3" w14:paraId="6874D483" w14:textId="77777777">
      <w:pPr>
        <w:pStyle w:val="Vahedeta"/>
        <w:ind w:right="-284"/>
        <w:jc w:val="both"/>
      </w:pPr>
    </w:p>
    <w:p w:rsidR="001D5C86" w:rsidP="00625375" w:rsidRDefault="00EC75B3" w14:paraId="65098CFD" w14:textId="416F7885">
      <w:pPr>
        <w:pStyle w:val="Vahedeta"/>
        <w:ind w:right="-284"/>
        <w:jc w:val="both"/>
      </w:pPr>
      <w:r w:rsidRPr="00D612F2">
        <w:t>(</w:t>
      </w:r>
      <w:r w:rsidR="007529FD">
        <w:t>4</w:t>
      </w:r>
      <w:r w:rsidRPr="00D612F2">
        <w:t>) </w:t>
      </w:r>
      <w:r w:rsidRPr="00D612F2" w:rsidR="001D5C86">
        <w:t>Käesoleva paragrahvi lõikes 1 nimetatud põhiülesande täitmise eest vastutav struktuuriüksus sätestatakse Kaitseväe põhimääruses</w:t>
      </w:r>
      <w:r w:rsidR="001D5C86">
        <w:t>.</w:t>
      </w:r>
      <w:r w:rsidR="008515CF">
        <w:t>“;</w:t>
      </w:r>
    </w:p>
    <w:p w:rsidR="008D63ED" w:rsidP="00625375" w:rsidRDefault="008D63ED" w14:paraId="6C6F6240" w14:textId="49F17C71">
      <w:pPr>
        <w:pStyle w:val="Vahedeta"/>
        <w:ind w:right="-284"/>
        <w:jc w:val="both"/>
      </w:pPr>
    </w:p>
    <w:p w:rsidR="008D63ED" w:rsidP="00625375" w:rsidRDefault="008D63ED" w14:paraId="503FD903" w14:textId="1C56DC78">
      <w:pPr>
        <w:pStyle w:val="Vahedeta"/>
        <w:ind w:right="-284"/>
        <w:jc w:val="both"/>
      </w:pPr>
      <w:r>
        <w:rPr>
          <w:b/>
        </w:rPr>
        <w:t xml:space="preserve">5) </w:t>
      </w:r>
      <w:r>
        <w:t>paragrahvi 49 lõike 1 punkt 3 muudetakse ja sõnastatakse järgmiselt:</w:t>
      </w:r>
    </w:p>
    <w:p w:rsidRPr="008D63ED" w:rsidR="008D63ED" w:rsidP="00625375" w:rsidRDefault="008D63ED" w14:paraId="4B54B465" w14:textId="43294E56">
      <w:pPr>
        <w:pStyle w:val="Vahedeta"/>
        <w:ind w:right="-284"/>
        <w:jc w:val="both"/>
      </w:pPr>
      <w:r>
        <w:t xml:space="preserve">„3) </w:t>
      </w:r>
      <w:r w:rsidRPr="008D63ED">
        <w:t>Kaitseväe julgeolekualal, selle vahetus läheduses või Kaitseväe laeva ohutusalal ohu väljaselgitamiseks</w:t>
      </w:r>
      <w:r w:rsidR="00F14684">
        <w:t xml:space="preserve"> või tõrjumiseks</w:t>
      </w:r>
      <w:r w:rsidRPr="008D63ED">
        <w:t xml:space="preserve"> või Kaitseväe julgeolekualal asuva vara või </w:t>
      </w:r>
      <w:r w:rsidR="00F14684">
        <w:t xml:space="preserve">isikute </w:t>
      </w:r>
      <w:r w:rsidRPr="008D63ED">
        <w:t xml:space="preserve">vastu suunatud ründe lõpetamiseks </w:t>
      </w:r>
      <w:r>
        <w:t>või käesoleva seaduse §-des 54</w:t>
      </w:r>
      <w:r w:rsidRPr="00CB1E4C">
        <w:rPr>
          <w:vertAlign w:val="superscript"/>
        </w:rPr>
        <w:t>3</w:t>
      </w:r>
      <w:r>
        <w:t xml:space="preserve">–55 </w:t>
      </w:r>
      <w:r w:rsidRPr="008D63ED">
        <w:t>sätestatud meetmete tagamisel;</w:t>
      </w:r>
      <w:r w:rsidR="00CB1E4C">
        <w:t>“;</w:t>
      </w:r>
    </w:p>
    <w:p w:rsidR="00963A15" w:rsidP="00625375" w:rsidRDefault="00963A15" w14:paraId="4845B3A3" w14:textId="45B7A7C9">
      <w:pPr>
        <w:pStyle w:val="Vahedeta"/>
        <w:ind w:right="-284"/>
        <w:jc w:val="both"/>
      </w:pPr>
    </w:p>
    <w:p w:rsidR="005B725B" w:rsidP="00625375" w:rsidRDefault="005B725B" w14:paraId="613C1A4B" w14:textId="131D58E2">
      <w:pPr>
        <w:pStyle w:val="Vahedeta"/>
        <w:ind w:right="-284"/>
        <w:jc w:val="both"/>
      </w:pPr>
      <w:r>
        <w:rPr>
          <w:b/>
        </w:rPr>
        <w:t>6</w:t>
      </w:r>
      <w:r w:rsidR="00963A15">
        <w:rPr>
          <w:b/>
        </w:rPr>
        <w:t xml:space="preserve">) </w:t>
      </w:r>
      <w:r w:rsidRPr="00846835" w:rsidR="00846835">
        <w:t>paragrahvi 49</w:t>
      </w:r>
      <w:r w:rsidR="00846835">
        <w:rPr>
          <w:b/>
        </w:rPr>
        <w:t xml:space="preserve"> </w:t>
      </w:r>
      <w:r w:rsidRPr="00846835" w:rsidR="00846835">
        <w:t>lõiget 1</w:t>
      </w:r>
      <w:r w:rsidRPr="00846835" w:rsidR="00846835">
        <w:rPr>
          <w:vertAlign w:val="superscript"/>
        </w:rPr>
        <w:t>1</w:t>
      </w:r>
      <w:r w:rsidRPr="00846835" w:rsidR="00846835">
        <w:t xml:space="preserve"> </w:t>
      </w:r>
      <w:r w:rsidR="00846835">
        <w:t xml:space="preserve">täiendatakse pärast </w:t>
      </w:r>
      <w:r w:rsidR="007D55F3">
        <w:t>sõnu</w:t>
      </w:r>
      <w:r w:rsidR="00846835">
        <w:t xml:space="preserve"> „alusel ja korras“ tekstiosaga „ulatuses, mis ei ole reguleeritud riigipiiri seadusega,“;</w:t>
      </w:r>
    </w:p>
    <w:p w:rsidR="005B725B" w:rsidP="00625375" w:rsidRDefault="005B725B" w14:paraId="6085EFFE" w14:textId="77777777">
      <w:pPr>
        <w:pStyle w:val="Vahedeta"/>
        <w:ind w:right="-284"/>
        <w:jc w:val="both"/>
      </w:pPr>
    </w:p>
    <w:p w:rsidRPr="001B7165" w:rsidR="00963A15" w:rsidP="00625375" w:rsidRDefault="005B725B" w14:paraId="31ACB5EB" w14:noSpellErr="1" w14:textId="15DC4773">
      <w:pPr>
        <w:pStyle w:val="Vahedeta"/>
        <w:ind w:right="-284"/>
        <w:jc w:val="both"/>
      </w:pPr>
      <w:r w:rsidRPr="6364CE00" w:rsidR="005B725B">
        <w:rPr>
          <w:b w:val="1"/>
          <w:bCs w:val="1"/>
        </w:rPr>
        <w:t xml:space="preserve">7) </w:t>
      </w:r>
      <w:r w:rsidR="005B725B">
        <w:rPr/>
        <w:t>paragrahvi 49 lõiget 2 täiendatakse pärast sõnu „alusel ja korras“ tekstiosaga „,</w:t>
      </w:r>
      <w:r w:rsidR="00F12423">
        <w:rPr/>
        <w:t xml:space="preserve"> arvestades käesoleva</w:t>
      </w:r>
      <w:ins w:author="Kärt Voor - JUSTDIGI" w:date="2025-10-23T06:02:35.002Z" w:id="1109946833">
        <w:r w:rsidR="6AEDDC92">
          <w:t>s</w:t>
        </w:r>
      </w:ins>
      <w:r w:rsidR="00F12423">
        <w:rPr/>
        <w:t xml:space="preserve"> seaduse</w:t>
      </w:r>
      <w:ins w:author="Kärt Voor - JUSTDIGI" w:date="2025-10-23T06:02:39.821Z" w:id="314243406">
        <w:r w:rsidR="5CC39BD8">
          <w:t>s sätestatud</w:t>
        </w:r>
      </w:ins>
      <w:r w:rsidR="00F12423">
        <w:rPr/>
        <w:t xml:space="preserve"> erisusi</w:t>
      </w:r>
      <w:r w:rsidR="005B725B">
        <w:rPr/>
        <w:t>“;</w:t>
      </w:r>
    </w:p>
    <w:p w:rsidR="003D1A4A" w:rsidP="00625375" w:rsidRDefault="003D1A4A" w14:paraId="17247FD2" w14:noSpellErr="1" w14:textId="70B74A91">
      <w:pPr>
        <w:pStyle w:val="Vahedeta"/>
        <w:ind w:right="-284"/>
        <w:jc w:val="both"/>
      </w:pPr>
    </w:p>
    <w:p w:rsidRPr="00541828" w:rsidR="003D1A4A" w:rsidP="6364CE00" w:rsidRDefault="001B7165" w14:paraId="38BDAD58" w14:textId="3C83D72D" w14:noSpellErr="1">
      <w:pPr>
        <w:pStyle w:val="Vahedeta"/>
        <w:ind w:right="-284"/>
        <w:jc w:val="both"/>
        <w:rPr>
          <w:b w:val="1"/>
          <w:bCs w:val="1"/>
        </w:rPr>
      </w:pPr>
      <w:r w:rsidRPr="6364CE00" w:rsidR="001B7165">
        <w:rPr>
          <w:b w:val="1"/>
          <w:bCs w:val="1"/>
        </w:rPr>
        <w:t>8</w:t>
      </w:r>
      <w:r w:rsidRPr="6364CE00" w:rsidR="003D1A4A">
        <w:rPr>
          <w:b w:val="1"/>
          <w:bCs w:val="1"/>
        </w:rPr>
        <w:t xml:space="preserve">) </w:t>
      </w:r>
      <w:r w:rsidR="003D1A4A">
        <w:rPr/>
        <w:t xml:space="preserve">paragrahvi 50 pealkirja täiendatakse pärast sõna </w:t>
      </w:r>
      <w:commentRangeStart w:id="1869961255"/>
      <w:r w:rsidR="003D1A4A">
        <w:rPr/>
        <w:t xml:space="preserve">„julgeolekuala“ </w:t>
      </w:r>
      <w:r w:rsidR="009B381A">
        <w:rPr/>
        <w:t>tekstiosaga</w:t>
      </w:r>
      <w:r w:rsidR="003D1A4A">
        <w:rPr/>
        <w:t xml:space="preserve"> „</w:t>
      </w:r>
      <w:r w:rsidR="009B381A">
        <w:rPr/>
        <w:t xml:space="preserve">, </w:t>
      </w:r>
      <w:r w:rsidR="00830EDD">
        <w:rPr/>
        <w:t xml:space="preserve">selle vahetu lähedus </w:t>
      </w:r>
      <w:r w:rsidR="003D1A4A">
        <w:rPr/>
        <w:t xml:space="preserve">ja </w:t>
      </w:r>
      <w:r w:rsidR="005972ED">
        <w:rPr/>
        <w:t xml:space="preserve">Kaitseväe laeva </w:t>
      </w:r>
      <w:r w:rsidR="003D1A4A">
        <w:rPr/>
        <w:t>ohutusala</w:t>
      </w:r>
      <w:commentRangeEnd w:id="1869961255"/>
      <w:r>
        <w:rPr>
          <w:rStyle w:val="CommentReference"/>
        </w:rPr>
        <w:commentReference w:id="1869961255"/>
      </w:r>
      <w:r w:rsidR="003D1A4A">
        <w:rPr/>
        <w:t>“;</w:t>
      </w:r>
    </w:p>
    <w:p w:rsidRPr="00541828" w:rsidR="00E11E27" w:rsidP="00625375" w:rsidRDefault="00E11E27" w14:paraId="3D5A8FF7" w14:textId="44314591">
      <w:pPr>
        <w:pStyle w:val="Vahedeta"/>
        <w:ind w:right="-284"/>
        <w:jc w:val="both"/>
      </w:pPr>
    </w:p>
    <w:p w:rsidRPr="00541828" w:rsidR="00E11E27" w:rsidP="00625375" w:rsidRDefault="00CB1E4C" w14:paraId="4F67DB3B" w14:textId="28E29BD0">
      <w:pPr>
        <w:pStyle w:val="Vahedeta"/>
        <w:ind w:right="-284"/>
        <w:jc w:val="both"/>
      </w:pPr>
      <w:r>
        <w:rPr>
          <w:b/>
        </w:rPr>
        <w:t>9</w:t>
      </w:r>
      <w:r w:rsidRPr="00541828" w:rsidR="00E11E27">
        <w:rPr>
          <w:b/>
        </w:rPr>
        <w:t>)</w:t>
      </w:r>
      <w:r w:rsidRPr="00541828" w:rsidR="00E11E27">
        <w:t xml:space="preserve"> </w:t>
      </w:r>
      <w:r w:rsidRPr="00541828" w:rsidR="008515CF">
        <w:t>p</w:t>
      </w:r>
      <w:r w:rsidRPr="00541828" w:rsidR="005475A9">
        <w:t>aragrahvi 50 tekst loetakse lõikeks 1 ja paragrahvi täiendatakse lõigetega</w:t>
      </w:r>
      <w:r w:rsidRPr="00541828" w:rsidR="00563612">
        <w:t xml:space="preserve"> </w:t>
      </w:r>
      <w:r w:rsidRPr="00541828" w:rsidR="005475A9">
        <w:t>2</w:t>
      </w:r>
      <w:r w:rsidRPr="00541828" w:rsidR="00643957">
        <w:t>–4</w:t>
      </w:r>
      <w:r w:rsidRPr="00541828" w:rsidR="005972ED">
        <w:t xml:space="preserve"> </w:t>
      </w:r>
      <w:r w:rsidRPr="00541828" w:rsidR="0016240F">
        <w:t>järgmises sõnastuses:</w:t>
      </w:r>
    </w:p>
    <w:p w:rsidRPr="00541828" w:rsidR="00643957" w:rsidP="00625375" w:rsidRDefault="00643957" w14:paraId="5BC3AEF3" w14:textId="3D1DE106">
      <w:pPr>
        <w:pStyle w:val="Vahedeta"/>
        <w:ind w:right="-284"/>
        <w:jc w:val="both"/>
      </w:pPr>
    </w:p>
    <w:p w:rsidRPr="00541828" w:rsidR="00643957" w:rsidP="00625375" w:rsidRDefault="00643957" w14:paraId="3E4E650B" w14:textId="2A2E259D" w14:noSpellErr="1">
      <w:pPr>
        <w:pStyle w:val="Vahedeta"/>
        <w:ind w:right="-284"/>
        <w:jc w:val="both"/>
      </w:pPr>
      <w:commentRangeStart w:id="423612663"/>
      <w:r w:rsidR="00643957">
        <w:rPr/>
        <w:t>„(2) Julgeolekuala va</w:t>
      </w:r>
      <w:r w:rsidR="00DC1A36">
        <w:rPr/>
        <w:t>hetu lähedus on maapind, maapõu</w:t>
      </w:r>
      <w:r w:rsidR="00017B4A">
        <w:rPr/>
        <w:t xml:space="preserve">, </w:t>
      </w:r>
      <w:r w:rsidR="00643957">
        <w:rPr/>
        <w:t>õhuruum</w:t>
      </w:r>
      <w:r w:rsidR="00830EDD">
        <w:rPr/>
        <w:t xml:space="preserve"> </w:t>
      </w:r>
      <w:r w:rsidR="005972ED">
        <w:rPr/>
        <w:t xml:space="preserve">ja veekogu </w:t>
      </w:r>
      <w:r w:rsidR="00643957">
        <w:rPr/>
        <w:t>ulatuses, milles toimuv tegevus võib tuua kaasa ohu Kaitseväe julgeolekualale.</w:t>
      </w:r>
    </w:p>
    <w:p w:rsidRPr="00541828" w:rsidR="00643957" w:rsidP="00625375" w:rsidRDefault="00643957" w14:paraId="1702A6C0" w14:textId="77777777">
      <w:pPr>
        <w:pStyle w:val="Vahedeta"/>
        <w:ind w:right="-284"/>
        <w:jc w:val="both"/>
      </w:pPr>
    </w:p>
    <w:p w:rsidRPr="00541828" w:rsidR="005475A9" w:rsidP="00625375" w:rsidRDefault="005475A9" w14:paraId="628E6B1F" w14:textId="58BF3E65" w14:noSpellErr="1">
      <w:pPr>
        <w:pStyle w:val="Vahedeta"/>
        <w:ind w:right="-284"/>
        <w:jc w:val="both"/>
      </w:pPr>
      <w:r w:rsidR="005475A9">
        <w:rPr/>
        <w:t>(</w:t>
      </w:r>
      <w:r w:rsidR="00643957">
        <w:rPr/>
        <w:t>3</w:t>
      </w:r>
      <w:r w:rsidR="005475A9">
        <w:rPr/>
        <w:t xml:space="preserve">) </w:t>
      </w:r>
      <w:r w:rsidR="007C14E4">
        <w:rPr/>
        <w:t>K</w:t>
      </w:r>
      <w:r w:rsidR="001C1B75">
        <w:rPr/>
        <w:t>aitseväe laeva ohutu</w:t>
      </w:r>
      <w:r w:rsidR="007C14E4">
        <w:rPr/>
        <w:t>sala on Kaitseväe laeva ümber ja all olev veekogu pind</w:t>
      </w:r>
      <w:r w:rsidR="001C1B75">
        <w:rPr/>
        <w:t xml:space="preserve"> ning õhuruum</w:t>
      </w:r>
      <w:r w:rsidR="007C14E4">
        <w:rPr/>
        <w:t xml:space="preserve">, </w:t>
      </w:r>
      <w:r w:rsidR="001C1B75">
        <w:rPr/>
        <w:t xml:space="preserve">milles toimuv tegevus võib tuua kaasa ohu Kaitseväe laevale, ning </w:t>
      </w:r>
      <w:r w:rsidR="005475A9">
        <w:rPr/>
        <w:t xml:space="preserve">mille mõõtmed veesõiduki välisküljest arvates </w:t>
      </w:r>
      <w:r w:rsidR="005039A9">
        <w:rPr/>
        <w:t xml:space="preserve">on </w:t>
      </w:r>
      <w:r w:rsidR="005475A9">
        <w:rPr/>
        <w:t xml:space="preserve">300 meetrit </w:t>
      </w:r>
      <w:r w:rsidR="005972ED">
        <w:rPr/>
        <w:t xml:space="preserve">horisontaalsuunas ja vertikaalsuunas vee alla </w:t>
      </w:r>
      <w:r w:rsidR="005475A9">
        <w:rPr/>
        <w:t>ning ohutusala ülempiir veesõiduki kõrgeimast punktist 150 meetrit.</w:t>
      </w:r>
      <w:commentRangeEnd w:id="423612663"/>
      <w:r>
        <w:rPr>
          <w:rStyle w:val="CommentReference"/>
        </w:rPr>
        <w:commentReference w:id="423612663"/>
      </w:r>
    </w:p>
    <w:p w:rsidRPr="00541828" w:rsidR="00563612" w:rsidP="00625375" w:rsidRDefault="00563612" w14:paraId="63DE1AE5" w14:textId="1C5558C5">
      <w:pPr>
        <w:pStyle w:val="Vahedeta"/>
        <w:ind w:right="-284"/>
        <w:jc w:val="both"/>
      </w:pPr>
    </w:p>
    <w:p w:rsidR="00E11E27" w:rsidP="00625375" w:rsidRDefault="776DF801" w14:paraId="3146A6A4" w14:textId="0D71BB90">
      <w:pPr>
        <w:pStyle w:val="Vahedeta"/>
        <w:ind w:right="-284"/>
        <w:jc w:val="both"/>
      </w:pPr>
      <w:r>
        <w:t>(4) Käesoleva paragrahvi lõikes 3 nimetatud ohutusala horisontaalsuunas ei rakendata, kui veesõiduk on sadama või sadama akvatooriumi alal.“;</w:t>
      </w:r>
    </w:p>
    <w:p w:rsidR="00C377CB" w:rsidP="00625375" w:rsidRDefault="00C377CB" w14:paraId="5F352CE5" w14:textId="49DCE864">
      <w:pPr>
        <w:pStyle w:val="Vahedeta"/>
        <w:ind w:right="-284"/>
        <w:jc w:val="both"/>
      </w:pPr>
    </w:p>
    <w:p w:rsidR="001C7C97" w:rsidP="00625375" w:rsidRDefault="00CB1E4C" w14:paraId="7E287F80" w14:textId="091C9FAE">
      <w:pPr>
        <w:pStyle w:val="Vahedeta"/>
        <w:ind w:right="-284"/>
        <w:jc w:val="both"/>
      </w:pPr>
      <w:r>
        <w:rPr>
          <w:b/>
        </w:rPr>
        <w:t>10</w:t>
      </w:r>
      <w:r w:rsidR="00C377CB">
        <w:rPr>
          <w:b/>
        </w:rPr>
        <w:t xml:space="preserve">) </w:t>
      </w:r>
      <w:r w:rsidRPr="00C377CB" w:rsidR="00C377CB">
        <w:t xml:space="preserve">paragrahvi </w:t>
      </w:r>
      <w:r w:rsidR="00C377CB">
        <w:t xml:space="preserve">54 </w:t>
      </w:r>
      <w:r w:rsidR="001C7C97">
        <w:t>lõige 3 sõnastatakse järgmiselt:</w:t>
      </w:r>
    </w:p>
    <w:p w:rsidRPr="00541828" w:rsidR="00C377CB" w:rsidP="00625375" w:rsidRDefault="001C7C97" w14:paraId="41AA418B" w14:textId="217A6DC3">
      <w:pPr>
        <w:pStyle w:val="Vahedeta"/>
        <w:ind w:right="-284"/>
        <w:jc w:val="both"/>
      </w:pPr>
      <w:r>
        <w:t>„(3</w:t>
      </w:r>
      <w:r w:rsidRPr="001C7C97">
        <w:t xml:space="preserve">) Ajutine julgeolekuala tähistatakse </w:t>
      </w:r>
      <w:r>
        <w:t>võimaluse korral</w:t>
      </w:r>
      <w:r w:rsidRPr="001C7C97">
        <w:t xml:space="preserve">. Kaitsevägi teavitab ajutise julgeolekuala loomisest ja võimaluse korral kestusest viivitamata Politsei- ja Piirivalveametit ning </w:t>
      </w:r>
      <w:r>
        <w:t xml:space="preserve">võimaluse korral </w:t>
      </w:r>
      <w:r w:rsidRPr="001C7C97">
        <w:t>julgeolekuala asukohajärgset kohalikku omavalitsust.</w:t>
      </w:r>
      <w:r w:rsidR="00831F32">
        <w:t>“;</w:t>
      </w:r>
    </w:p>
    <w:p w:rsidRPr="00541828" w:rsidR="00A164AC" w:rsidP="00625375" w:rsidRDefault="00A164AC" w14:paraId="56EF3D43" w14:textId="0B3A5222">
      <w:pPr>
        <w:pStyle w:val="Vahedeta"/>
        <w:ind w:right="-284"/>
        <w:jc w:val="both"/>
      </w:pPr>
    </w:p>
    <w:p w:rsidRPr="00541828" w:rsidR="00A164AC" w:rsidP="00625375" w:rsidRDefault="00CB1E4C" w14:paraId="1C6628DE" w14:textId="70D18DA1">
      <w:pPr>
        <w:pStyle w:val="Vahedeta"/>
        <w:ind w:right="-284"/>
        <w:jc w:val="both"/>
      </w:pPr>
      <w:r>
        <w:rPr>
          <w:b/>
        </w:rPr>
        <w:t>11</w:t>
      </w:r>
      <w:r w:rsidRPr="00541828" w:rsidR="00A164AC">
        <w:rPr>
          <w:b/>
        </w:rPr>
        <w:t>)</w:t>
      </w:r>
      <w:r w:rsidRPr="00541828" w:rsidR="00A164AC">
        <w:t xml:space="preserve"> paragrahvi 54</w:t>
      </w:r>
      <w:r w:rsidRPr="00541828" w:rsidR="00A164AC">
        <w:rPr>
          <w:vertAlign w:val="superscript"/>
        </w:rPr>
        <w:t>1</w:t>
      </w:r>
      <w:r w:rsidRPr="00541828" w:rsidR="001D7555">
        <w:t xml:space="preserve"> lõi</w:t>
      </w:r>
      <w:r w:rsidRPr="00541828" w:rsidR="00DB7013">
        <w:t>ked</w:t>
      </w:r>
      <w:r w:rsidRPr="00541828" w:rsidR="00A164AC">
        <w:t xml:space="preserve"> 1 </w:t>
      </w:r>
      <w:r w:rsidRPr="00541828" w:rsidR="001D7555">
        <w:t>ja 2 muudetakse</w:t>
      </w:r>
      <w:r w:rsidRPr="00541828" w:rsidR="00A164AC">
        <w:t xml:space="preserve"> </w:t>
      </w:r>
      <w:r w:rsidRPr="00541828" w:rsidR="00DB7013">
        <w:t>ning</w:t>
      </w:r>
      <w:r w:rsidRPr="00541828" w:rsidR="00A164AC">
        <w:t xml:space="preserve"> sõnastatakse järgmiselt:</w:t>
      </w:r>
    </w:p>
    <w:p w:rsidRPr="00541828" w:rsidR="00D46896" w:rsidP="00625375" w:rsidRDefault="00D46896" w14:paraId="580BEB6A" w14:textId="77777777">
      <w:pPr>
        <w:pStyle w:val="Vahedeta"/>
        <w:ind w:right="-284"/>
        <w:jc w:val="both"/>
      </w:pPr>
    </w:p>
    <w:p w:rsidRPr="00541828" w:rsidR="001D7555" w:rsidP="00625375" w:rsidRDefault="00A164AC" w14:paraId="5842DD9B" w14:textId="323357BE">
      <w:pPr>
        <w:pStyle w:val="Vahedeta"/>
        <w:ind w:right="-284"/>
        <w:jc w:val="both"/>
      </w:pPr>
      <w:r w:rsidRPr="00541828">
        <w:t>„(1) Kaitsevägi võib Kaitseväe julgeolekualal</w:t>
      </w:r>
      <w:r w:rsidRPr="00541828" w:rsidR="00E52F1B">
        <w:t xml:space="preserve">, </w:t>
      </w:r>
      <w:r w:rsidRPr="00541828" w:rsidR="001C1B75">
        <w:t xml:space="preserve">selle </w:t>
      </w:r>
      <w:r w:rsidRPr="00541828">
        <w:t>vahetus lä</w:t>
      </w:r>
      <w:r w:rsidRPr="00541828" w:rsidR="00E52F1B">
        <w:t>hed</w:t>
      </w:r>
      <w:r w:rsidRPr="00541828">
        <w:t xml:space="preserve">uses </w:t>
      </w:r>
      <w:r w:rsidRPr="00541828" w:rsidR="00E52F1B">
        <w:t xml:space="preserve">või </w:t>
      </w:r>
      <w:r w:rsidRPr="00541828" w:rsidR="00643957">
        <w:t xml:space="preserve">Kaitseväe laeva ohutusalal </w:t>
      </w:r>
      <w:r w:rsidRPr="00541828">
        <w:t xml:space="preserve">ohu ennetamiseks, väljaselgitamiseks ja tõrjumiseks või </w:t>
      </w:r>
      <w:r w:rsidRPr="00541828" w:rsidR="001D7555">
        <w:t xml:space="preserve">Kaitseväe julgeolekualal asuva vara või </w:t>
      </w:r>
      <w:r w:rsidR="00F14684">
        <w:t xml:space="preserve">isiku </w:t>
      </w:r>
      <w:r w:rsidRPr="00541828" w:rsidR="001D7555">
        <w:t xml:space="preserve">vastu suunatud ründe lõpetamiseks </w:t>
      </w:r>
      <w:r w:rsidRPr="00541828" w:rsidR="009A4B20">
        <w:t xml:space="preserve">ning käesoleva seaduse § 36 lõike 1 punktis 6 nimetatud ülesande täitmisel </w:t>
      </w:r>
      <w:r w:rsidRPr="00541828">
        <w:t>töödelda isikuandmeid riigi, kohaliku omavalitsuse või muu avalik-õigusliku või eraõigusliku juriidilise isiku andmekogust, sealhulgas varjatult.</w:t>
      </w:r>
    </w:p>
    <w:p w:rsidRPr="00541828" w:rsidR="001D7555" w:rsidP="00625375" w:rsidRDefault="001D7555" w14:paraId="48C7571C" w14:textId="77777777">
      <w:pPr>
        <w:pStyle w:val="Vahedeta"/>
        <w:ind w:right="-284"/>
        <w:jc w:val="both"/>
      </w:pPr>
    </w:p>
    <w:p w:rsidRPr="00541828" w:rsidR="001D7555" w:rsidP="00625375" w:rsidRDefault="776DF801" w14:paraId="79C4C71A" w14:textId="3496C368">
      <w:pPr>
        <w:pStyle w:val="Vahedeta"/>
        <w:ind w:right="-284"/>
        <w:jc w:val="both"/>
      </w:pPr>
      <w:r>
        <w:t>(2) Ohu väljaselgitamiseks, tõrjumiseks ja Kaitseväe julgeolekualal asuva vara või inimeste vastu suunatud ründe lõpetamiseks võib Kaitsevägi käesoleva seaduse § 36 lõike 1 punktis 6 nimetatud ülesande täitmisel lisaks käesoleva paragrahvi lõikes 1 sätestatule:</w:t>
      </w:r>
    </w:p>
    <w:p w:rsidRPr="00541828" w:rsidR="001D7555" w:rsidP="00625375" w:rsidRDefault="001D7555" w14:paraId="704A28F9" w14:textId="77777777">
      <w:pPr>
        <w:pStyle w:val="Vahedeta"/>
        <w:ind w:right="-284"/>
        <w:jc w:val="both"/>
      </w:pPr>
      <w:r w:rsidRPr="00541828">
        <w:t>1) kasutada variandmeid ja konspiratsioonivõtteid;</w:t>
      </w:r>
    </w:p>
    <w:p w:rsidRPr="00541828" w:rsidR="001D7555" w:rsidP="00625375" w:rsidRDefault="001D7555" w14:paraId="7320B551" w14:textId="5055A8A6">
      <w:pPr>
        <w:pStyle w:val="Vahedeta"/>
        <w:ind w:right="-284"/>
        <w:jc w:val="both"/>
      </w:pPr>
      <w:r w:rsidRPr="00541828">
        <w:t>2) isikut varjatult jälgida;</w:t>
      </w:r>
    </w:p>
    <w:p w:rsidRPr="00541828" w:rsidR="00A164AC" w:rsidP="00625375" w:rsidRDefault="001D7555" w14:paraId="6EB139AA" w14:textId="3E922E3D">
      <w:pPr>
        <w:pStyle w:val="Vahedeta"/>
        <w:ind w:right="-284"/>
        <w:jc w:val="both"/>
      </w:pPr>
      <w:r w:rsidRPr="00541828">
        <w:t>3) kasutada pilti edastavat või salvestavat jälgimisseadmestikku.</w:t>
      </w:r>
      <w:r w:rsidRPr="00541828" w:rsidR="00A164AC">
        <w:t>“;</w:t>
      </w:r>
    </w:p>
    <w:p w:rsidRPr="00541828" w:rsidR="001D7555" w:rsidP="00625375" w:rsidRDefault="001D7555" w14:paraId="6D67FF86" w14:textId="157C55E2">
      <w:pPr>
        <w:pStyle w:val="Vahedeta"/>
        <w:ind w:right="-284"/>
        <w:jc w:val="both"/>
      </w:pPr>
    </w:p>
    <w:p w:rsidRPr="00541828" w:rsidR="001D7555" w:rsidP="00625375" w:rsidRDefault="001432B4" w14:paraId="5DF7720D" w14:textId="76B9F068">
      <w:pPr>
        <w:pStyle w:val="Vahedeta"/>
        <w:ind w:right="-284"/>
        <w:jc w:val="both"/>
        <w:rPr>
          <w:rFonts w:cs="Times New Roman"/>
          <w:b/>
          <w:szCs w:val="24"/>
        </w:rPr>
      </w:pPr>
      <w:r>
        <w:rPr>
          <w:rFonts w:cs="Times New Roman"/>
          <w:b/>
          <w:szCs w:val="24"/>
        </w:rPr>
        <w:t>12</w:t>
      </w:r>
      <w:r w:rsidRPr="00541828" w:rsidR="001D7555">
        <w:rPr>
          <w:rFonts w:cs="Times New Roman"/>
          <w:b/>
          <w:szCs w:val="24"/>
        </w:rPr>
        <w:t xml:space="preserve">) </w:t>
      </w:r>
      <w:r w:rsidRPr="00541828" w:rsidR="001D7555">
        <w:rPr>
          <w:rFonts w:cs="Times New Roman"/>
          <w:szCs w:val="24"/>
        </w:rPr>
        <w:t>seadus</w:t>
      </w:r>
      <w:r w:rsidRPr="00541828" w:rsidR="00643F77">
        <w:rPr>
          <w:rFonts w:cs="Times New Roman"/>
          <w:szCs w:val="24"/>
        </w:rPr>
        <w:t>t</w:t>
      </w:r>
      <w:r w:rsidRPr="00541828" w:rsidR="001D7555">
        <w:rPr>
          <w:rFonts w:cs="Times New Roman"/>
          <w:szCs w:val="24"/>
        </w:rPr>
        <w:t xml:space="preserve"> täiendatakse </w:t>
      </w:r>
      <w:r w:rsidRPr="00541828" w:rsidR="00DB7013">
        <w:rPr>
          <w:rFonts w:cs="Times New Roman"/>
          <w:szCs w:val="24"/>
        </w:rPr>
        <w:t xml:space="preserve">§-dega </w:t>
      </w:r>
      <w:r w:rsidRPr="00541828" w:rsidR="001D7555">
        <w:rPr>
          <w:rFonts w:cs="Times New Roman"/>
          <w:szCs w:val="24"/>
        </w:rPr>
        <w:t>54</w:t>
      </w:r>
      <w:r w:rsidRPr="00541828" w:rsidR="001D7555">
        <w:rPr>
          <w:rFonts w:cs="Times New Roman"/>
          <w:szCs w:val="24"/>
          <w:vertAlign w:val="superscript"/>
        </w:rPr>
        <w:t>2</w:t>
      </w:r>
      <w:r w:rsidRPr="00541828" w:rsidR="001D7555">
        <w:rPr>
          <w:rFonts w:cs="Times New Roman"/>
          <w:szCs w:val="24"/>
        </w:rPr>
        <w:t>–54</w:t>
      </w:r>
      <w:r w:rsidRPr="00541828" w:rsidR="00F41151">
        <w:rPr>
          <w:rFonts w:cs="Times New Roman"/>
          <w:szCs w:val="24"/>
          <w:vertAlign w:val="superscript"/>
        </w:rPr>
        <w:t>11</w:t>
      </w:r>
      <w:r w:rsidRPr="00541828" w:rsidR="001D7555">
        <w:rPr>
          <w:rFonts w:cs="Times New Roman"/>
          <w:szCs w:val="24"/>
          <w:vertAlign w:val="superscript"/>
        </w:rPr>
        <w:t xml:space="preserve"> </w:t>
      </w:r>
      <w:r w:rsidRPr="00541828" w:rsidR="001D7555">
        <w:rPr>
          <w:rFonts w:cs="Times New Roman"/>
          <w:szCs w:val="24"/>
        </w:rPr>
        <w:t>järgmises sõnastuses:</w:t>
      </w:r>
    </w:p>
    <w:p w:rsidRPr="00541828" w:rsidR="001D7555" w:rsidP="00625375" w:rsidRDefault="001D7555" w14:paraId="75AFC08D" w14:textId="77777777">
      <w:pPr>
        <w:pStyle w:val="Vahedeta"/>
        <w:ind w:right="-284"/>
        <w:jc w:val="both"/>
        <w:rPr>
          <w:rFonts w:cs="Times New Roman"/>
          <w:b/>
          <w:szCs w:val="24"/>
        </w:rPr>
      </w:pPr>
    </w:p>
    <w:p w:rsidRPr="00541828" w:rsidR="001D7555" w:rsidP="776DF801" w:rsidRDefault="001D7555" w14:paraId="12336AB4" w14:textId="4CE24F3C">
      <w:pPr>
        <w:shd w:val="clear" w:color="auto" w:fill="FFFFFF" w:themeFill="background1"/>
        <w:spacing w:after="0" w:line="240" w:lineRule="auto"/>
        <w:ind w:right="-284"/>
        <w:jc w:val="both"/>
        <w:outlineLvl w:val="2"/>
        <w:rPr>
          <w:rFonts w:ascii="Times New Roman" w:hAnsi="Times New Roman" w:eastAsia="Times New Roman" w:cs="Times New Roman"/>
          <w:b/>
          <w:bCs/>
          <w:color w:val="000000" w:themeColor="text1"/>
          <w:sz w:val="24"/>
          <w:szCs w:val="24"/>
          <w:lang w:eastAsia="et-EE"/>
        </w:rPr>
      </w:pPr>
      <w:r w:rsidRPr="00541828">
        <w:rPr>
          <w:rFonts w:ascii="Times New Roman" w:hAnsi="Times New Roman" w:cs="Times New Roman"/>
          <w:sz w:val="24"/>
          <w:szCs w:val="24"/>
        </w:rPr>
        <w:t>„</w:t>
      </w:r>
      <w:r w:rsidRPr="776DF801">
        <w:rPr>
          <w:rFonts w:ascii="Times New Roman" w:hAnsi="Times New Roman" w:eastAsia="Times New Roman" w:cs="Times New Roman"/>
          <w:b/>
          <w:bCs/>
          <w:color w:val="202020"/>
          <w:sz w:val="24"/>
          <w:szCs w:val="24"/>
          <w:bdr w:val="none" w:color="auto" w:sz="0" w:space="0" w:frame="1"/>
          <w:lang w:eastAsia="et-EE"/>
        </w:rPr>
        <w:t>§ 54</w:t>
      </w:r>
      <w:r w:rsidRPr="776DF801">
        <w:rPr>
          <w:rFonts w:ascii="Times New Roman" w:hAnsi="Times New Roman" w:eastAsia="Times New Roman" w:cs="Times New Roman"/>
          <w:b/>
          <w:bCs/>
          <w:color w:val="202020"/>
          <w:sz w:val="24"/>
          <w:szCs w:val="24"/>
          <w:bdr w:val="none" w:color="auto" w:sz="0" w:space="0" w:frame="1"/>
          <w:vertAlign w:val="superscript"/>
          <w:lang w:eastAsia="et-EE"/>
        </w:rPr>
        <w:t>2</w:t>
      </w:r>
      <w:r w:rsidRPr="776DF801" w:rsidR="00DB7013">
        <w:rPr>
          <w:rFonts w:ascii="Times New Roman" w:hAnsi="Times New Roman" w:eastAsia="Times New Roman" w:cs="Times New Roman"/>
          <w:b/>
          <w:bCs/>
          <w:color w:val="202020"/>
          <w:sz w:val="24"/>
          <w:szCs w:val="24"/>
          <w:bdr w:val="none" w:color="auto" w:sz="0" w:space="0" w:frame="1"/>
          <w:lang w:eastAsia="et-EE"/>
        </w:rPr>
        <w:t>.</w:t>
      </w:r>
      <w:r w:rsidRPr="776DF801">
        <w:rPr>
          <w:rFonts w:ascii="Times New Roman" w:hAnsi="Times New Roman" w:eastAsia="Times New Roman" w:cs="Times New Roman"/>
          <w:b/>
          <w:bCs/>
          <w:color w:val="202020"/>
          <w:sz w:val="24"/>
          <w:szCs w:val="24"/>
          <w:bdr w:val="none" w:color="auto" w:sz="0" w:space="0" w:frame="1"/>
          <w:vertAlign w:val="superscript"/>
          <w:lang w:eastAsia="et-EE"/>
        </w:rPr>
        <w:t xml:space="preserve"> </w:t>
      </w:r>
      <w:r w:rsidRPr="776DF801">
        <w:rPr>
          <w:rFonts w:ascii="Times New Roman" w:hAnsi="Times New Roman" w:eastAsia="Times New Roman" w:cs="Times New Roman"/>
          <w:b/>
          <w:bCs/>
          <w:color w:val="202020"/>
          <w:sz w:val="24"/>
          <w:szCs w:val="24"/>
          <w:bdr w:val="none" w:color="auto" w:sz="0" w:space="0" w:frame="1"/>
          <w:lang w:eastAsia="et-EE"/>
        </w:rPr>
        <w:t>Erim</w:t>
      </w:r>
      <w:r w:rsidRPr="00541828">
        <w:rPr>
          <w:rFonts w:ascii="Times New Roman" w:hAnsi="Times New Roman" w:eastAsia="Times New Roman" w:cs="Times New Roman"/>
          <w:b/>
          <w:bCs/>
          <w:color w:val="000000"/>
          <w:sz w:val="24"/>
          <w:szCs w:val="24"/>
          <w:lang w:eastAsia="et-EE"/>
        </w:rPr>
        <w:t>eetme</w:t>
      </w:r>
      <w:r w:rsidRPr="00541828" w:rsidR="00D11A59">
        <w:rPr>
          <w:rFonts w:ascii="Times New Roman" w:hAnsi="Times New Roman" w:eastAsia="Times New Roman" w:cs="Times New Roman"/>
          <w:b/>
          <w:bCs/>
          <w:color w:val="000000"/>
          <w:sz w:val="24"/>
          <w:szCs w:val="24"/>
          <w:lang w:eastAsia="et-EE"/>
        </w:rPr>
        <w:t xml:space="preserve"> kohaldamine ja piirangute </w:t>
      </w:r>
      <w:r w:rsidRPr="00541828" w:rsidR="00DB7013">
        <w:rPr>
          <w:rFonts w:ascii="Times New Roman" w:hAnsi="Times New Roman" w:eastAsia="Times New Roman" w:cs="Times New Roman"/>
          <w:b/>
          <w:bCs/>
          <w:color w:val="000000"/>
          <w:sz w:val="24"/>
          <w:szCs w:val="24"/>
          <w:lang w:eastAsia="et-EE"/>
        </w:rPr>
        <w:t xml:space="preserve">kehtestamine </w:t>
      </w:r>
      <w:r w:rsidRPr="00541828">
        <w:rPr>
          <w:rFonts w:ascii="Times New Roman" w:hAnsi="Times New Roman" w:eastAsia="Times New Roman" w:cs="Times New Roman"/>
          <w:b/>
          <w:bCs/>
          <w:color w:val="000000"/>
          <w:sz w:val="24"/>
          <w:szCs w:val="24"/>
          <w:lang w:eastAsia="et-EE"/>
        </w:rPr>
        <w:t>julgeolekuala</w:t>
      </w:r>
      <w:r w:rsidRPr="00541828" w:rsidR="00E92ED2">
        <w:rPr>
          <w:rFonts w:ascii="Times New Roman" w:hAnsi="Times New Roman" w:eastAsia="Times New Roman" w:cs="Times New Roman"/>
          <w:b/>
          <w:bCs/>
          <w:color w:val="000000"/>
          <w:sz w:val="24"/>
          <w:szCs w:val="24"/>
          <w:lang w:eastAsia="et-EE"/>
        </w:rPr>
        <w:t xml:space="preserve"> kaitse eesmärgil</w:t>
      </w:r>
      <w:r w:rsidRPr="00541828">
        <w:rPr>
          <w:rFonts w:ascii="Times New Roman" w:hAnsi="Times New Roman" w:eastAsia="Times New Roman" w:cs="Times New Roman"/>
          <w:b/>
          <w:bCs/>
          <w:color w:val="000000"/>
          <w:sz w:val="24"/>
          <w:szCs w:val="24"/>
          <w:lang w:eastAsia="et-EE"/>
        </w:rPr>
        <w:t xml:space="preserve"> selle vahetu</w:t>
      </w:r>
      <w:r w:rsidRPr="00541828" w:rsidR="00E92ED2">
        <w:rPr>
          <w:rFonts w:ascii="Times New Roman" w:hAnsi="Times New Roman" w:eastAsia="Times New Roman" w:cs="Times New Roman"/>
          <w:b/>
          <w:bCs/>
          <w:color w:val="000000"/>
          <w:sz w:val="24"/>
          <w:szCs w:val="24"/>
          <w:lang w:eastAsia="et-EE"/>
        </w:rPr>
        <w:t>s</w:t>
      </w:r>
      <w:r w:rsidRPr="00541828">
        <w:rPr>
          <w:rFonts w:ascii="Times New Roman" w:hAnsi="Times New Roman" w:eastAsia="Times New Roman" w:cs="Times New Roman"/>
          <w:b/>
          <w:bCs/>
          <w:color w:val="000000"/>
          <w:sz w:val="24"/>
          <w:szCs w:val="24"/>
          <w:lang w:eastAsia="et-EE"/>
        </w:rPr>
        <w:t xml:space="preserve"> läheduse</w:t>
      </w:r>
      <w:r w:rsidRPr="00541828" w:rsidR="00D11A59">
        <w:rPr>
          <w:rFonts w:ascii="Times New Roman" w:hAnsi="Times New Roman" w:eastAsia="Times New Roman" w:cs="Times New Roman"/>
          <w:b/>
          <w:bCs/>
          <w:color w:val="000000"/>
          <w:sz w:val="24"/>
          <w:szCs w:val="24"/>
          <w:lang w:eastAsia="et-EE"/>
        </w:rPr>
        <w:t>s</w:t>
      </w:r>
      <w:r w:rsidRPr="00541828" w:rsidR="00E92ED2">
        <w:rPr>
          <w:rFonts w:ascii="Times New Roman" w:hAnsi="Times New Roman" w:eastAsia="Times New Roman" w:cs="Times New Roman"/>
          <w:b/>
          <w:bCs/>
          <w:color w:val="000000"/>
          <w:sz w:val="24"/>
          <w:szCs w:val="24"/>
          <w:lang w:eastAsia="et-EE"/>
        </w:rPr>
        <w:t xml:space="preserve"> või Kaitseväe laeva ohutusalas</w:t>
      </w:r>
    </w:p>
    <w:p w:rsidRPr="00541828" w:rsidR="00E92ED2" w:rsidP="00625375" w:rsidRDefault="00E92ED2" w14:paraId="44A68D25" w14:textId="77777777">
      <w:pPr>
        <w:shd w:val="clear" w:color="auto" w:fill="FFFFFF"/>
        <w:spacing w:after="0" w:line="240" w:lineRule="auto"/>
        <w:ind w:right="-284"/>
        <w:jc w:val="both"/>
        <w:outlineLvl w:val="2"/>
        <w:rPr>
          <w:rFonts w:ascii="Times New Roman" w:hAnsi="Times New Roman" w:eastAsia="Times New Roman" w:cs="Times New Roman"/>
          <w:b/>
          <w:bCs/>
          <w:color w:val="000000"/>
          <w:sz w:val="24"/>
          <w:szCs w:val="24"/>
          <w:lang w:eastAsia="et-EE"/>
        </w:rPr>
      </w:pPr>
    </w:p>
    <w:p w:rsidRPr="00541828" w:rsidR="001D7555" w:rsidP="776DF801" w:rsidRDefault="776DF801" w14:paraId="4C4C976B" w14:textId="26BDF0E8">
      <w:pPr>
        <w:shd w:val="clear" w:color="auto" w:fill="FFFFFF" w:themeFill="background1"/>
        <w:spacing w:after="0" w:line="240" w:lineRule="auto"/>
        <w:ind w:right="-284"/>
        <w:jc w:val="both"/>
        <w:rPr>
          <w:rFonts w:ascii="Times New Roman" w:hAnsi="Times New Roman" w:eastAsia="Times New Roman" w:cs="Times New Roman"/>
          <w:color w:val="202020"/>
          <w:sz w:val="24"/>
          <w:szCs w:val="24"/>
          <w:lang w:eastAsia="et-EE"/>
        </w:rPr>
      </w:pPr>
      <w:r w:rsidRPr="776DF801">
        <w:rPr>
          <w:rFonts w:ascii="Times New Roman" w:hAnsi="Times New Roman" w:eastAsia="Times New Roman" w:cs="Times New Roman"/>
          <w:color w:val="202020"/>
          <w:sz w:val="24"/>
          <w:szCs w:val="24"/>
          <w:lang w:eastAsia="et-EE"/>
        </w:rPr>
        <w:t>(1) Õigus kohaldada oma ülesannete täitmisel käesoleva seaduse §-des 54</w:t>
      </w:r>
      <w:r w:rsidRPr="776DF801">
        <w:rPr>
          <w:rFonts w:ascii="Times New Roman" w:hAnsi="Times New Roman" w:eastAsia="Times New Roman" w:cs="Times New Roman"/>
          <w:color w:val="202020"/>
          <w:sz w:val="24"/>
          <w:szCs w:val="24"/>
          <w:vertAlign w:val="superscript"/>
          <w:lang w:eastAsia="et-EE"/>
        </w:rPr>
        <w:t>3</w:t>
      </w:r>
      <w:r w:rsidRPr="776DF801">
        <w:rPr>
          <w:rFonts w:ascii="Times New Roman" w:hAnsi="Times New Roman" w:eastAsia="Times New Roman" w:cs="Times New Roman"/>
          <w:color w:val="202020"/>
          <w:sz w:val="24"/>
          <w:szCs w:val="24"/>
          <w:lang w:eastAsia="et-EE"/>
        </w:rPr>
        <w:t>–55 sätestatud erimeedet on kaitseväelasel ja ametnikul, kui ta on läbinud sellekohase väljaõppe.</w:t>
      </w:r>
    </w:p>
    <w:p w:rsidRPr="00541828" w:rsidR="00E92ED2" w:rsidP="00625375" w:rsidRDefault="00E92ED2" w14:paraId="49B45F36" w14:textId="77777777">
      <w:pPr>
        <w:shd w:val="clear" w:color="auto" w:fill="FFFFFF"/>
        <w:spacing w:after="0" w:line="240" w:lineRule="auto"/>
        <w:ind w:right="-284"/>
        <w:jc w:val="both"/>
        <w:rPr>
          <w:rFonts w:ascii="Times New Roman" w:hAnsi="Times New Roman" w:eastAsia="Times New Roman" w:cs="Times New Roman"/>
          <w:color w:val="202020"/>
          <w:sz w:val="24"/>
          <w:szCs w:val="24"/>
          <w:lang w:eastAsia="et-EE"/>
        </w:rPr>
      </w:pPr>
    </w:p>
    <w:p w:rsidRPr="00541828" w:rsidR="001D7555" w:rsidP="776DF801" w:rsidRDefault="001D7555" w14:paraId="5A2BE829" w14:textId="7E4FD5FA" w14:noSpellErr="1">
      <w:pPr>
        <w:shd w:val="clear" w:color="auto" w:fill="FFFFFF" w:themeFill="background1"/>
        <w:spacing w:after="0" w:line="240" w:lineRule="auto"/>
        <w:ind w:right="-284"/>
        <w:jc w:val="both"/>
        <w:rPr>
          <w:rFonts w:ascii="Times New Roman" w:hAnsi="Times New Roman" w:eastAsia="Times New Roman" w:cs="Times New Roman"/>
          <w:color w:val="202020"/>
          <w:sz w:val="24"/>
          <w:szCs w:val="24"/>
          <w:lang w:eastAsia="et-EE"/>
        </w:rPr>
      </w:pPr>
      <w:r w:rsidRPr="00541828" w:rsidR="001D7555">
        <w:rPr>
          <w:rFonts w:ascii="Times New Roman" w:hAnsi="Times New Roman" w:eastAsia="Times New Roman" w:cs="Times New Roman"/>
          <w:color w:val="202020"/>
          <w:sz w:val="24"/>
          <w:szCs w:val="24"/>
          <w:lang w:eastAsia="et-EE"/>
        </w:rPr>
        <w:t>(</w:t>
      </w:r>
      <w:r w:rsidR="00CB1E4C">
        <w:rPr>
          <w:rFonts w:ascii="Times New Roman" w:hAnsi="Times New Roman" w:eastAsia="Times New Roman" w:cs="Times New Roman"/>
          <w:color w:val="202020"/>
          <w:sz w:val="24"/>
          <w:szCs w:val="24"/>
          <w:lang w:eastAsia="et-EE"/>
        </w:rPr>
        <w:t>2</w:t>
      </w:r>
      <w:r w:rsidRPr="00541828" w:rsidR="001D7555">
        <w:rPr>
          <w:rFonts w:ascii="Times New Roman" w:hAnsi="Times New Roman" w:eastAsia="Times New Roman" w:cs="Times New Roman"/>
          <w:color w:val="202020"/>
          <w:sz w:val="24"/>
          <w:szCs w:val="24"/>
          <w:lang w:eastAsia="et-EE"/>
        </w:rPr>
        <w:t>) Käesoleva seaduse §-des 54</w:t>
      </w:r>
      <w:r w:rsidRPr="00541828" w:rsidR="001D7555">
        <w:rPr>
          <w:rFonts w:ascii="Times New Roman" w:hAnsi="Times New Roman" w:eastAsia="Times New Roman" w:cs="Times New Roman"/>
          <w:color w:val="202020"/>
          <w:sz w:val="24"/>
          <w:szCs w:val="24"/>
          <w:bdr w:val="none" w:color="auto" w:sz="0" w:space="0" w:frame="1"/>
          <w:vertAlign w:val="superscript"/>
          <w:lang w:eastAsia="et-EE"/>
        </w:rPr>
        <w:t>4</w:t>
      </w:r>
      <w:r w:rsidRPr="00541828" w:rsidR="001D7555">
        <w:rPr>
          <w:rFonts w:ascii="Times New Roman" w:hAnsi="Times New Roman" w:eastAsia="Times New Roman" w:cs="Times New Roman"/>
          <w:color w:val="202020"/>
          <w:sz w:val="24"/>
          <w:szCs w:val="24"/>
          <w:lang w:eastAsia="et-EE"/>
        </w:rPr>
        <w:t xml:space="preserve">–55 sätestatud erimeetme kohaldamine on lubatud kuni </w:t>
      </w:r>
      <w:commentRangeStart w:id="166622868"/>
      <w:r w:rsidRPr="00541828" w:rsidR="001D7555">
        <w:rPr>
          <w:rFonts w:ascii="Times New Roman" w:hAnsi="Times New Roman" w:eastAsia="Times New Roman" w:cs="Times New Roman"/>
          <w:color w:val="202020"/>
          <w:sz w:val="24"/>
          <w:szCs w:val="24"/>
          <w:lang w:eastAsia="et-EE"/>
        </w:rPr>
        <w:t>politsei saabumiseni</w:t>
      </w:r>
      <w:commentRangeEnd w:id="166622868"/>
      <w:r>
        <w:rPr>
          <w:rStyle w:val="CommentReference"/>
        </w:rPr>
        <w:commentReference w:id="166622868"/>
      </w:r>
      <w:r w:rsidRPr="00541828" w:rsidR="001D7555">
        <w:rPr>
          <w:rFonts w:ascii="Times New Roman" w:hAnsi="Times New Roman" w:eastAsia="Times New Roman" w:cs="Times New Roman"/>
          <w:color w:val="202020"/>
          <w:sz w:val="24"/>
          <w:szCs w:val="24"/>
          <w:lang w:eastAsia="et-EE"/>
        </w:rPr>
        <w:t>, välja arvatud juhul, kui süüteo kohtuväliseks menetlejaks on Kaitsevägi.</w:t>
      </w:r>
    </w:p>
    <w:p w:rsidRPr="00541828" w:rsidR="00E92ED2" w:rsidP="00625375" w:rsidRDefault="00E92ED2" w14:paraId="6602EA24" w14:textId="5308A4F6">
      <w:pPr>
        <w:shd w:val="clear" w:color="auto" w:fill="FFFFFF"/>
        <w:spacing w:after="0" w:line="240" w:lineRule="auto"/>
        <w:ind w:right="-284"/>
        <w:jc w:val="both"/>
        <w:rPr>
          <w:rFonts w:ascii="Times New Roman" w:hAnsi="Times New Roman" w:eastAsia="Times New Roman" w:cs="Times New Roman"/>
          <w:color w:val="202020"/>
          <w:sz w:val="24"/>
          <w:szCs w:val="24"/>
          <w:lang w:eastAsia="et-EE"/>
        </w:rPr>
      </w:pPr>
    </w:p>
    <w:p w:rsidRPr="00541828" w:rsidR="00D11A59" w:rsidP="00625375" w:rsidRDefault="00E92ED2" w14:paraId="1CA1A85D" w14:noSpellErr="1" w14:textId="78FA0CDF">
      <w:pPr>
        <w:ind w:right="-284"/>
        <w:jc w:val="both"/>
        <w:rPr>
          <w:rFonts w:ascii="Times New Roman" w:hAnsi="Times New Roman" w:eastAsia="Times New Roman" w:cs="Times New Roman"/>
          <w:color w:val="202020"/>
          <w:sz w:val="24"/>
          <w:szCs w:val="24"/>
          <w:lang w:eastAsia="et-EE"/>
        </w:rPr>
      </w:pPr>
      <w:r w:rsidRPr="6364CE00" w:rsidR="00E92ED2">
        <w:rPr>
          <w:rFonts w:ascii="Times New Roman" w:hAnsi="Times New Roman" w:eastAsia="Times New Roman" w:cs="Times New Roman"/>
          <w:color w:val="202020"/>
          <w:sz w:val="24"/>
          <w:szCs w:val="24"/>
          <w:lang w:eastAsia="et-EE"/>
        </w:rPr>
        <w:t>(</w:t>
      </w:r>
      <w:r w:rsidRPr="6364CE00" w:rsidR="00CB1E4C">
        <w:rPr>
          <w:rFonts w:ascii="Times New Roman" w:hAnsi="Times New Roman" w:eastAsia="Times New Roman" w:cs="Times New Roman"/>
          <w:color w:val="202020"/>
          <w:sz w:val="24"/>
          <w:szCs w:val="24"/>
          <w:lang w:eastAsia="et-EE"/>
        </w:rPr>
        <w:t>3</w:t>
      </w:r>
      <w:r w:rsidRPr="6364CE00" w:rsidR="00E92ED2">
        <w:rPr>
          <w:rFonts w:ascii="Times New Roman" w:hAnsi="Times New Roman" w:eastAsia="Times New Roman" w:cs="Times New Roman"/>
          <w:color w:val="202020"/>
          <w:sz w:val="24"/>
          <w:szCs w:val="24"/>
          <w:lang w:eastAsia="et-EE"/>
        </w:rPr>
        <w:t>) Kaitseväe julgeolekualal, ajutisel julgeolekualal ning nende vahetus läheduses või Kaitseväe laeva ohutusalal võib Kaitsevägi vahetu ohu tõrjumiseks mehitamata õhusõiduki vastu kohaldada lennundusseaduse § 60</w:t>
      </w:r>
      <w:r w:rsidRPr="6364CE00" w:rsidR="00E92ED2">
        <w:rPr>
          <w:rFonts w:ascii="Times New Roman" w:hAnsi="Times New Roman" w:eastAsia="Times New Roman" w:cs="Times New Roman"/>
          <w:color w:val="202020"/>
          <w:sz w:val="24"/>
          <w:szCs w:val="24"/>
          <w:vertAlign w:val="superscript"/>
          <w:lang w:eastAsia="et-EE"/>
        </w:rPr>
        <w:t>2</w:t>
      </w:r>
      <w:r w:rsidRPr="6364CE00" w:rsidR="00E92ED2">
        <w:rPr>
          <w:rFonts w:ascii="Times New Roman" w:hAnsi="Times New Roman" w:eastAsia="Times New Roman" w:cs="Times New Roman"/>
          <w:color w:val="202020"/>
          <w:sz w:val="24"/>
          <w:szCs w:val="24"/>
          <w:lang w:eastAsia="et-EE"/>
        </w:rPr>
        <w:t xml:space="preserve"> lõigetes 7‒10 sätestatud</w:t>
      </w:r>
      <w:ins w:author="Kärt Voor - JUSTDIGI" w:date="2025-10-23T06:26:16.162Z" w:id="1440141759">
        <w:r w:rsidRPr="6364CE00" w:rsidR="19F8D269">
          <w:rPr>
            <w:rFonts w:ascii="Times New Roman" w:hAnsi="Times New Roman" w:eastAsia="Times New Roman" w:cs="Times New Roman"/>
            <w:color w:val="202020"/>
            <w:sz w:val="24"/>
            <w:szCs w:val="24"/>
            <w:lang w:eastAsia="et-EE"/>
          </w:rPr>
          <w:t xml:space="preserve"> riikliku järelevalve</w:t>
        </w:r>
      </w:ins>
      <w:r w:rsidRPr="6364CE00" w:rsidR="00E92ED2">
        <w:rPr>
          <w:rFonts w:ascii="Times New Roman" w:hAnsi="Times New Roman" w:eastAsia="Times New Roman" w:cs="Times New Roman"/>
          <w:color w:val="202020"/>
          <w:sz w:val="24"/>
          <w:szCs w:val="24"/>
          <w:lang w:eastAsia="et-EE"/>
        </w:rPr>
        <w:t xml:space="preserve"> </w:t>
      </w:r>
      <w:ins w:author="Kärt Voor - JUSTDIGI" w:date="2025-10-23T06:26:04.012Z" w:id="348049363">
        <w:r w:rsidRPr="6364CE00" w:rsidR="3F9A2544">
          <w:rPr>
            <w:rFonts w:ascii="Times New Roman" w:hAnsi="Times New Roman" w:eastAsia="Times New Roman" w:cs="Times New Roman"/>
            <w:color w:val="202020"/>
            <w:sz w:val="24"/>
            <w:szCs w:val="24"/>
            <w:lang w:eastAsia="et-EE"/>
          </w:rPr>
          <w:t>eri</w:t>
        </w:r>
      </w:ins>
      <w:r w:rsidRPr="6364CE00" w:rsidR="00E92ED2">
        <w:rPr>
          <w:rFonts w:ascii="Times New Roman" w:hAnsi="Times New Roman" w:eastAsia="Times New Roman" w:cs="Times New Roman"/>
          <w:color w:val="202020"/>
          <w:sz w:val="24"/>
          <w:szCs w:val="24"/>
          <w:lang w:eastAsia="et-EE"/>
        </w:rPr>
        <w:t>meetmeid ja erivahendeid.</w:t>
      </w:r>
    </w:p>
    <w:p w:rsidRPr="00541828" w:rsidR="00D11A59" w:rsidP="00625375" w:rsidRDefault="00D11A59" w14:paraId="2A44A8B5" w14:textId="6C1C4039">
      <w:pPr>
        <w:ind w:right="-284"/>
        <w:jc w:val="both"/>
        <w:rPr>
          <w:rFonts w:ascii="Times New Roman" w:hAnsi="Times New Roman" w:eastAsia="Times New Roman" w:cs="Times New Roman"/>
          <w:color w:val="202020"/>
          <w:sz w:val="24"/>
          <w:szCs w:val="24"/>
          <w:lang w:eastAsia="et-EE"/>
        </w:rPr>
      </w:pPr>
      <w:r w:rsidRPr="00541828">
        <w:rPr>
          <w:rFonts w:ascii="Times New Roman" w:hAnsi="Times New Roman" w:eastAsia="Times New Roman" w:cs="Times New Roman"/>
          <w:color w:val="202020"/>
          <w:sz w:val="24"/>
          <w:szCs w:val="24"/>
          <w:lang w:eastAsia="et-EE"/>
        </w:rPr>
        <w:t>(</w:t>
      </w:r>
      <w:r w:rsidR="00CB1E4C">
        <w:rPr>
          <w:rFonts w:ascii="Times New Roman" w:hAnsi="Times New Roman" w:eastAsia="Times New Roman" w:cs="Times New Roman"/>
          <w:color w:val="202020"/>
          <w:sz w:val="24"/>
          <w:szCs w:val="24"/>
          <w:lang w:eastAsia="et-EE"/>
        </w:rPr>
        <w:t>4</w:t>
      </w:r>
      <w:r w:rsidRPr="00541828">
        <w:rPr>
          <w:rFonts w:ascii="Times New Roman" w:hAnsi="Times New Roman" w:eastAsia="Times New Roman" w:cs="Times New Roman"/>
          <w:color w:val="202020"/>
          <w:sz w:val="24"/>
          <w:szCs w:val="24"/>
          <w:lang w:eastAsia="et-EE"/>
        </w:rPr>
        <w:t>) Kaitseväe juhataja või tema poolt volitatud pädeva struktuuriüksuse ülem võib Kaitseväe julgeolekuala kaitse eesmärgil kehtestada julgeolekuala vahetus läheduses piiranguid isikute liikumisele, sõidukiga peatumisele, pildistamisele või filmimisele või muule tegevusele</w:t>
      </w:r>
      <w:r w:rsidR="00821F14">
        <w:rPr>
          <w:rFonts w:ascii="Times New Roman" w:hAnsi="Times New Roman" w:eastAsia="Times New Roman" w:cs="Times New Roman"/>
          <w:color w:val="202020"/>
          <w:sz w:val="24"/>
          <w:szCs w:val="24"/>
          <w:lang w:eastAsia="et-EE"/>
        </w:rPr>
        <w:t>.</w:t>
      </w:r>
      <w:r w:rsidRPr="00541828">
        <w:rPr>
          <w:rFonts w:ascii="Times New Roman" w:hAnsi="Times New Roman" w:eastAsia="Times New Roman" w:cs="Times New Roman"/>
          <w:color w:val="202020"/>
          <w:sz w:val="24"/>
          <w:szCs w:val="24"/>
          <w:lang w:eastAsia="et-EE"/>
        </w:rPr>
        <w:t xml:space="preserve"> </w:t>
      </w:r>
    </w:p>
    <w:p w:rsidRPr="00541828" w:rsidR="001D7555" w:rsidP="00625375" w:rsidRDefault="00D11A59" w14:paraId="61764B01" w14:textId="207A4F27">
      <w:pPr>
        <w:ind w:right="-284"/>
        <w:jc w:val="both"/>
        <w:rPr>
          <w:rFonts w:ascii="Times New Roman" w:hAnsi="Times New Roman" w:eastAsia="Times New Roman" w:cs="Times New Roman"/>
          <w:color w:val="202020"/>
          <w:sz w:val="24"/>
          <w:szCs w:val="24"/>
          <w:lang w:eastAsia="et-EE"/>
        </w:rPr>
      </w:pPr>
      <w:r w:rsidRPr="00541828">
        <w:rPr>
          <w:rFonts w:ascii="Times New Roman" w:hAnsi="Times New Roman" w:eastAsia="Times New Roman" w:cs="Times New Roman"/>
          <w:color w:val="202020"/>
          <w:sz w:val="24"/>
          <w:szCs w:val="24"/>
          <w:lang w:eastAsia="et-EE"/>
        </w:rPr>
        <w:t>(</w:t>
      </w:r>
      <w:r w:rsidR="00CB1E4C">
        <w:rPr>
          <w:rFonts w:ascii="Times New Roman" w:hAnsi="Times New Roman" w:eastAsia="Times New Roman" w:cs="Times New Roman"/>
          <w:color w:val="202020"/>
          <w:sz w:val="24"/>
          <w:szCs w:val="24"/>
          <w:lang w:eastAsia="et-EE"/>
        </w:rPr>
        <w:t>5</w:t>
      </w:r>
      <w:r w:rsidRPr="00541828">
        <w:rPr>
          <w:rFonts w:ascii="Times New Roman" w:hAnsi="Times New Roman" w:eastAsia="Times New Roman" w:cs="Times New Roman"/>
          <w:color w:val="202020"/>
          <w:sz w:val="24"/>
          <w:szCs w:val="24"/>
          <w:lang w:eastAsia="et-EE"/>
        </w:rPr>
        <w:t xml:space="preserve">) Käesoleva </w:t>
      </w:r>
      <w:r w:rsidR="000B13B0">
        <w:rPr>
          <w:rFonts w:ascii="Times New Roman" w:hAnsi="Times New Roman" w:eastAsia="Times New Roman" w:cs="Times New Roman"/>
          <w:color w:val="202020"/>
          <w:sz w:val="24"/>
          <w:szCs w:val="24"/>
          <w:lang w:eastAsia="et-EE"/>
        </w:rPr>
        <w:t xml:space="preserve">paragrahvi </w:t>
      </w:r>
      <w:r w:rsidRPr="00541828">
        <w:rPr>
          <w:rFonts w:ascii="Times New Roman" w:hAnsi="Times New Roman" w:eastAsia="Times New Roman" w:cs="Times New Roman"/>
          <w:color w:val="202020"/>
          <w:sz w:val="24"/>
          <w:szCs w:val="24"/>
          <w:lang w:eastAsia="et-EE"/>
        </w:rPr>
        <w:t xml:space="preserve">lõikes </w:t>
      </w:r>
      <w:r w:rsidR="00DC4B73">
        <w:rPr>
          <w:rFonts w:ascii="Times New Roman" w:hAnsi="Times New Roman" w:eastAsia="Times New Roman" w:cs="Times New Roman"/>
          <w:color w:val="202020"/>
          <w:sz w:val="24"/>
          <w:szCs w:val="24"/>
          <w:lang w:eastAsia="et-EE"/>
        </w:rPr>
        <w:t>4</w:t>
      </w:r>
      <w:r w:rsidRPr="00541828" w:rsidR="00DC4B73">
        <w:rPr>
          <w:rFonts w:ascii="Times New Roman" w:hAnsi="Times New Roman" w:eastAsia="Times New Roman" w:cs="Times New Roman"/>
          <w:color w:val="202020"/>
          <w:sz w:val="24"/>
          <w:szCs w:val="24"/>
          <w:lang w:eastAsia="et-EE"/>
        </w:rPr>
        <w:t xml:space="preserve"> </w:t>
      </w:r>
      <w:r w:rsidRPr="00541828">
        <w:rPr>
          <w:rFonts w:ascii="Times New Roman" w:hAnsi="Times New Roman" w:eastAsia="Times New Roman" w:cs="Times New Roman"/>
          <w:color w:val="202020"/>
          <w:sz w:val="24"/>
          <w:szCs w:val="24"/>
          <w:lang w:eastAsia="et-EE"/>
        </w:rPr>
        <w:t xml:space="preserve">nimetatud eesmärgil kehtestatavad piirangud tehakse </w:t>
      </w:r>
      <w:r w:rsidR="0098167D">
        <w:rPr>
          <w:rFonts w:ascii="Times New Roman" w:hAnsi="Times New Roman" w:eastAsia="Times New Roman" w:cs="Times New Roman"/>
          <w:color w:val="202020"/>
          <w:sz w:val="24"/>
          <w:szCs w:val="24"/>
          <w:lang w:eastAsia="et-EE"/>
        </w:rPr>
        <w:t xml:space="preserve">isikule </w:t>
      </w:r>
      <w:r w:rsidRPr="00541828">
        <w:rPr>
          <w:rFonts w:ascii="Times New Roman" w:hAnsi="Times New Roman" w:eastAsia="Times New Roman" w:cs="Times New Roman"/>
          <w:color w:val="202020"/>
          <w:sz w:val="24"/>
          <w:szCs w:val="24"/>
          <w:lang w:eastAsia="et-EE"/>
        </w:rPr>
        <w:t>võimaluse korral teatavaks kas Kaitseväe julgeolekualale või selle vahetusse lähedusse sisenemisel või muul viisil või avaldatakse asjakohaste riigiasutuste ja kohaliku omavalitsuse kodulehel või Riigi Teatajas.</w:t>
      </w:r>
    </w:p>
    <w:p w:rsidRPr="00541828" w:rsidR="007B1B6D" w:rsidP="00625375" w:rsidRDefault="007B1B6D" w14:paraId="595906A4" w14:textId="0F3B46AA" w14:noSpellErr="1">
      <w:pPr>
        <w:ind w:right="-284"/>
        <w:jc w:val="both"/>
        <w:rPr>
          <w:rFonts w:ascii="Times New Roman" w:hAnsi="Times New Roman" w:eastAsia="Times New Roman" w:cs="Times New Roman"/>
          <w:color w:val="202020"/>
          <w:sz w:val="24"/>
          <w:szCs w:val="24"/>
          <w:bdr w:val="none" w:color="auto" w:sz="0" w:space="0" w:frame="1"/>
          <w:lang w:eastAsia="et-EE"/>
        </w:rPr>
      </w:pPr>
      <w:r w:rsidRPr="6364CE00" w:rsidR="007B1B6D">
        <w:rPr>
          <w:rFonts w:ascii="Times New Roman" w:hAnsi="Times New Roman" w:eastAsia="Times New Roman" w:cs="Times New Roman"/>
          <w:color w:val="202020"/>
          <w:sz w:val="24"/>
          <w:szCs w:val="24"/>
          <w:lang w:eastAsia="et-EE"/>
        </w:rPr>
        <w:t>(</w:t>
      </w:r>
      <w:r w:rsidRPr="6364CE00" w:rsidR="00DC4B73">
        <w:rPr>
          <w:rFonts w:ascii="Times New Roman" w:hAnsi="Times New Roman" w:eastAsia="Times New Roman" w:cs="Times New Roman"/>
          <w:color w:val="202020"/>
          <w:sz w:val="24"/>
          <w:szCs w:val="24"/>
          <w:lang w:eastAsia="et-EE"/>
        </w:rPr>
        <w:t>6</w:t>
      </w:r>
      <w:r w:rsidRPr="6364CE00" w:rsidR="007B1B6D">
        <w:rPr>
          <w:rFonts w:ascii="Times New Roman" w:hAnsi="Times New Roman" w:eastAsia="Times New Roman" w:cs="Times New Roman"/>
          <w:color w:val="202020"/>
          <w:sz w:val="24"/>
          <w:szCs w:val="24"/>
          <w:lang w:eastAsia="et-EE"/>
        </w:rPr>
        <w:t xml:space="preserve">) Kaitseväe laeva ohutusalas kohaldatakse käesolevas paragrahvis sätestatut </w:t>
      </w:r>
      <w:del w:author="Kärt Voor - JUSTDIGI" w:date="2025-10-23T06:27:00.91Z" w:id="1249786688">
        <w:r w:rsidRPr="6364CE00" w:rsidDel="007B1B6D">
          <w:rPr>
            <w:rFonts w:ascii="Times New Roman" w:hAnsi="Times New Roman" w:eastAsia="Times New Roman" w:cs="Times New Roman"/>
            <w:color w:val="202020"/>
            <w:sz w:val="24"/>
            <w:szCs w:val="24"/>
            <w:lang w:eastAsia="et-EE"/>
          </w:rPr>
          <w:delText xml:space="preserve">ainult </w:delText>
        </w:r>
      </w:del>
      <w:r w:rsidRPr="6364CE00" w:rsidR="007B1B6D">
        <w:rPr>
          <w:rFonts w:ascii="Times New Roman" w:hAnsi="Times New Roman" w:eastAsia="Times New Roman" w:cs="Times New Roman"/>
          <w:color w:val="202020"/>
          <w:sz w:val="24"/>
          <w:szCs w:val="24"/>
          <w:lang w:eastAsia="et-EE"/>
        </w:rPr>
        <w:t>Kaitseväe laeva sadamas või sadama akvatooriumis viibimise ajal</w:t>
      </w:r>
      <w:r w:rsidRPr="6364CE00" w:rsidR="004A1A6F">
        <w:rPr>
          <w:rFonts w:ascii="Times New Roman" w:hAnsi="Times New Roman" w:eastAsia="Times New Roman" w:cs="Times New Roman"/>
          <w:color w:val="202020"/>
          <w:sz w:val="24"/>
          <w:szCs w:val="24"/>
          <w:lang w:eastAsia="et-EE"/>
        </w:rPr>
        <w:t>.</w:t>
      </w:r>
    </w:p>
    <w:p w:rsidRPr="00541828" w:rsidR="001D7555" w:rsidP="776DF801" w:rsidRDefault="001D7555" w14:paraId="1A81204E" w14:textId="086DF0CB" w14:noSpellErr="1">
      <w:pPr>
        <w:pStyle w:val="Pealkiri3"/>
        <w:shd w:val="clear" w:color="auto" w:fill="FFFFFF" w:themeFill="background1"/>
        <w:spacing w:before="0"/>
        <w:ind w:right="-284"/>
        <w:jc w:val="both"/>
        <w:rPr>
          <w:rFonts w:ascii="Times New Roman" w:hAnsi="Times New Roman" w:cs="Times New Roman"/>
          <w:b w:val="1"/>
          <w:bCs w:val="1"/>
          <w:color w:val="000000" w:themeColor="text1"/>
        </w:rPr>
      </w:pPr>
      <w:commentRangeStart w:id="200608178"/>
      <w:r w:rsidRPr="776DF801" w:rsidR="001D7555">
        <w:rPr>
          <w:rFonts w:ascii="Times New Roman" w:hAnsi="Times New Roman" w:cs="Times New Roman"/>
          <w:b w:val="1"/>
          <w:bCs w:val="1"/>
          <w:color w:val="202020"/>
          <w:bdr w:val="none" w:color="auto" w:sz="0" w:space="0" w:frame="1"/>
        </w:rPr>
        <w:t>§ 54</w:t>
      </w:r>
      <w:r w:rsidRPr="776DF801" w:rsidR="001D7555">
        <w:rPr>
          <w:rFonts w:ascii="Times New Roman" w:hAnsi="Times New Roman" w:cs="Times New Roman"/>
          <w:b w:val="1"/>
          <w:bCs w:val="1"/>
          <w:color w:val="202020"/>
          <w:bdr w:val="none" w:color="auto" w:sz="0" w:space="0" w:frame="1"/>
          <w:vertAlign w:val="superscript"/>
        </w:rPr>
        <w:t>3</w:t>
      </w:r>
      <w:r w:rsidRPr="776DF801" w:rsidR="00DB7013">
        <w:rPr>
          <w:rFonts w:ascii="Times New Roman" w:hAnsi="Times New Roman" w:cs="Times New Roman"/>
          <w:b w:val="1"/>
          <w:bCs w:val="1"/>
          <w:color w:val="202020"/>
          <w:bdr w:val="none" w:color="auto" w:sz="0" w:space="0" w:frame="1"/>
        </w:rPr>
        <w:t>.</w:t>
      </w:r>
      <w:r w:rsidRPr="776DF801" w:rsidR="001D7555">
        <w:rPr>
          <w:rFonts w:ascii="Times New Roman" w:hAnsi="Times New Roman" w:cs="Times New Roman"/>
          <w:b w:val="1"/>
          <w:bCs w:val="1"/>
          <w:color w:val="202020"/>
          <w:bdr w:val="none" w:color="auto" w:sz="0" w:space="0" w:frame="1"/>
        </w:rPr>
        <w:t xml:space="preserve"> </w:t>
      </w:r>
      <w:r w:rsidRPr="776DF801" w:rsidR="001D7555">
        <w:rPr>
          <w:rFonts w:ascii="Times New Roman" w:hAnsi="Times New Roman" w:cs="Times New Roman"/>
          <w:b w:val="1"/>
          <w:bCs w:val="1"/>
          <w:color w:val="000000"/>
        </w:rPr>
        <w:t>Küsitlemine ja dokumentide nõudmine</w:t>
      </w:r>
    </w:p>
    <w:p w:rsidRPr="00541828" w:rsidR="00625375" w:rsidP="00625375" w:rsidRDefault="00625375" w14:paraId="7CBB4447" w14:textId="77777777">
      <w:pPr>
        <w:spacing w:after="0"/>
        <w:rPr>
          <w:rFonts w:ascii="Times New Roman" w:hAnsi="Times New Roman" w:cs="Times New Roman"/>
          <w:sz w:val="24"/>
          <w:szCs w:val="24"/>
        </w:rPr>
      </w:pPr>
    </w:p>
    <w:p w:rsidRPr="00541828" w:rsidR="001D7555" w:rsidP="776DF801" w:rsidRDefault="776DF801" w14:paraId="2DDC7641" w14:textId="7424F106">
      <w:pPr>
        <w:pStyle w:val="Normaallaadveeb"/>
        <w:shd w:val="clear" w:color="auto" w:fill="FFFFFF" w:themeFill="background1"/>
        <w:spacing w:before="0" w:beforeAutospacing="0" w:after="0" w:afterAutospacing="0"/>
        <w:ind w:right="-284"/>
        <w:jc w:val="both"/>
        <w:rPr>
          <w:color w:val="202020"/>
        </w:rPr>
      </w:pPr>
      <w:r w:rsidRPr="776DF801">
        <w:rPr>
          <w:color w:val="202020"/>
        </w:rPr>
        <w:t>(1) Kaitsevägi võib peatada julgeolekualal või selle vahetus läheduses viibiva isiku, teda küsitleda ja nõuda temalt isikut tõendava dokumendi esitamist, kui on alust arvata, et isikul on Kaitseväe julgeolekuala või teenistujaid ähvardava ohu ennetamiseks, väljaselgitamiseks või tõrjumiseks või nende vastu suunatud ründe lõpetamiseks vajalikke andmeid.</w:t>
      </w:r>
    </w:p>
    <w:p w:rsidRPr="00541828" w:rsidR="00E92ED2" w:rsidP="00625375" w:rsidRDefault="00E92ED2" w14:paraId="51815AFF" w14:textId="77777777">
      <w:pPr>
        <w:pStyle w:val="Normaallaadveeb"/>
        <w:shd w:val="clear" w:color="auto" w:fill="FFFFFF"/>
        <w:spacing w:before="0" w:beforeAutospacing="0" w:after="0" w:afterAutospacing="0"/>
        <w:ind w:right="-284"/>
        <w:jc w:val="both"/>
        <w:rPr>
          <w:color w:val="202020"/>
        </w:rPr>
      </w:pPr>
    </w:p>
    <w:p w:rsidRPr="00541828" w:rsidR="001D7555" w:rsidP="776DF801" w:rsidRDefault="776DF801" w14:paraId="7DB158D4" w14:textId="77777777">
      <w:pPr>
        <w:pStyle w:val="Normaallaadveeb"/>
        <w:shd w:val="clear" w:color="auto" w:fill="FFFFFF" w:themeFill="background1"/>
        <w:spacing w:before="0" w:beforeAutospacing="0" w:after="0" w:afterAutospacing="0"/>
        <w:ind w:right="-284"/>
        <w:jc w:val="both"/>
        <w:rPr>
          <w:color w:val="202020"/>
        </w:rPr>
      </w:pPr>
      <w:r w:rsidRPr="776DF801">
        <w:rPr>
          <w:color w:val="202020"/>
        </w:rPr>
        <w:t>(2) Küsitlemise ja dokumentide nõudmise protokollimisele kohaldatakse korrakaitseseaduse § 30 lõigetes 2 ja 4 sätestatut.</w:t>
      </w:r>
    </w:p>
    <w:p w:rsidRPr="00541828" w:rsidR="001D7555" w:rsidP="00625375" w:rsidRDefault="001D7555" w14:paraId="17A9A638" w14:textId="77777777">
      <w:pPr>
        <w:shd w:val="clear" w:color="auto" w:fill="FFFFFF"/>
        <w:spacing w:after="0" w:line="240" w:lineRule="auto"/>
        <w:ind w:right="-284"/>
        <w:jc w:val="both"/>
        <w:rPr>
          <w:rFonts w:ascii="Times New Roman" w:hAnsi="Times New Roman" w:eastAsia="Times New Roman" w:cs="Times New Roman"/>
          <w:color w:val="202020"/>
          <w:sz w:val="24"/>
          <w:szCs w:val="24"/>
          <w:bdr w:val="none" w:color="auto" w:sz="0" w:space="0" w:frame="1"/>
          <w:lang w:eastAsia="et-EE"/>
        </w:rPr>
      </w:pPr>
    </w:p>
    <w:p w:rsidRPr="00541828" w:rsidR="001D7555" w:rsidP="776DF801" w:rsidRDefault="001D7555" w14:paraId="06E22881" w14:textId="75EE3746">
      <w:pPr>
        <w:shd w:val="clear" w:color="auto" w:fill="FFFFFF" w:themeFill="background1"/>
        <w:spacing w:after="0" w:line="240" w:lineRule="auto"/>
        <w:ind w:right="-284"/>
        <w:jc w:val="both"/>
        <w:rPr>
          <w:rFonts w:ascii="Times New Roman" w:hAnsi="Times New Roman" w:cs="Times New Roman"/>
          <w:b/>
          <w:bCs/>
          <w:color w:val="000000" w:themeColor="text1"/>
          <w:sz w:val="24"/>
          <w:szCs w:val="24"/>
        </w:rPr>
      </w:pPr>
      <w:r w:rsidRPr="776DF801">
        <w:rPr>
          <w:rFonts w:ascii="Times New Roman" w:hAnsi="Times New Roman" w:eastAsia="Times New Roman" w:cs="Times New Roman"/>
          <w:b/>
          <w:bCs/>
          <w:color w:val="202020"/>
          <w:sz w:val="24"/>
          <w:szCs w:val="24"/>
          <w:bdr w:val="none" w:color="auto" w:sz="0" w:space="0" w:frame="1"/>
          <w:lang w:eastAsia="et-EE"/>
        </w:rPr>
        <w:t>§ 54</w:t>
      </w:r>
      <w:r w:rsidRPr="776DF801">
        <w:rPr>
          <w:rFonts w:ascii="Times New Roman" w:hAnsi="Times New Roman" w:eastAsia="Times New Roman" w:cs="Times New Roman"/>
          <w:b/>
          <w:bCs/>
          <w:color w:val="202020"/>
          <w:sz w:val="24"/>
          <w:szCs w:val="24"/>
          <w:bdr w:val="none" w:color="auto" w:sz="0" w:space="0" w:frame="1"/>
          <w:vertAlign w:val="superscript"/>
          <w:lang w:eastAsia="et-EE"/>
        </w:rPr>
        <w:t>4</w:t>
      </w:r>
      <w:r w:rsidRPr="776DF801" w:rsidR="00DB7013">
        <w:rPr>
          <w:rFonts w:ascii="Times New Roman" w:hAnsi="Times New Roman" w:eastAsia="Times New Roman" w:cs="Times New Roman"/>
          <w:b/>
          <w:bCs/>
          <w:color w:val="202020"/>
          <w:sz w:val="24"/>
          <w:szCs w:val="24"/>
          <w:bdr w:val="none" w:color="auto" w:sz="0" w:space="0" w:frame="1"/>
          <w:lang w:eastAsia="et-EE"/>
        </w:rPr>
        <w:t>.</w:t>
      </w:r>
      <w:r w:rsidRPr="776DF801">
        <w:rPr>
          <w:rFonts w:ascii="Times New Roman" w:hAnsi="Times New Roman" w:eastAsia="Times New Roman" w:cs="Times New Roman"/>
          <w:b/>
          <w:bCs/>
          <w:color w:val="202020"/>
          <w:sz w:val="24"/>
          <w:szCs w:val="24"/>
          <w:bdr w:val="none" w:color="auto" w:sz="0" w:space="0" w:frame="1"/>
          <w:vertAlign w:val="superscript"/>
          <w:lang w:eastAsia="et-EE"/>
        </w:rPr>
        <w:t xml:space="preserve"> </w:t>
      </w:r>
      <w:r w:rsidRPr="776DF801">
        <w:rPr>
          <w:rFonts w:ascii="Times New Roman" w:hAnsi="Times New Roman" w:cs="Times New Roman"/>
          <w:b/>
          <w:bCs/>
          <w:color w:val="000000"/>
          <w:sz w:val="24"/>
          <w:szCs w:val="24"/>
        </w:rPr>
        <w:t>Isikusamasuse tuvastamine</w:t>
      </w:r>
    </w:p>
    <w:p w:rsidRPr="00541828" w:rsidR="00625375" w:rsidP="00625375" w:rsidRDefault="00625375" w14:paraId="4ECB7F26" w14:textId="77777777">
      <w:pPr>
        <w:shd w:val="clear" w:color="auto" w:fill="FFFFFF"/>
        <w:spacing w:after="0" w:line="240" w:lineRule="auto"/>
        <w:ind w:right="-284"/>
        <w:jc w:val="both"/>
        <w:rPr>
          <w:rFonts w:ascii="Times New Roman" w:hAnsi="Times New Roman" w:cs="Times New Roman"/>
          <w:b/>
          <w:color w:val="000000"/>
          <w:sz w:val="24"/>
          <w:szCs w:val="24"/>
        </w:rPr>
      </w:pPr>
    </w:p>
    <w:p w:rsidRPr="00541828" w:rsidR="001D7555" w:rsidP="6364CE00" w:rsidRDefault="776DF801" w14:paraId="41237969" w14:textId="1BE3F5F5" w14:noSpellErr="1">
      <w:pPr>
        <w:pStyle w:val="Normaallaadveeb"/>
        <w:shd w:val="clear" w:color="auto" w:fill="FFFFFF" w:themeFill="background1"/>
        <w:spacing w:before="0" w:beforeAutospacing="off" w:after="0" w:afterAutospacing="off"/>
        <w:ind w:right="-284"/>
        <w:jc w:val="both"/>
        <w:rPr>
          <w:color w:val="202020"/>
        </w:rPr>
      </w:pPr>
      <w:r w:rsidRPr="6364CE00" w:rsidR="776DF801">
        <w:rPr>
          <w:color w:val="202020"/>
        </w:rPr>
        <w:t>Kaitsevägi võib tuvastada julgeolekualal või selle vahetus läheduses viibiva isiku samasuse kehtiva isikut tõendava dokumendi alusel või kui see ei ole võimalik, s</w:t>
      </w:r>
      <w:commentRangeStart w:id="939385407"/>
      <w:r w:rsidRPr="6364CE00" w:rsidR="776DF801">
        <w:rPr>
          <w:color w:val="202020"/>
        </w:rPr>
        <w:t>iis muul õiguspärasel viisil,</w:t>
      </w:r>
      <w:commentRangeEnd w:id="939385407"/>
      <w:r>
        <w:rPr>
          <w:rStyle w:val="CommentReference"/>
        </w:rPr>
        <w:commentReference w:id="939385407"/>
      </w:r>
      <w:r w:rsidRPr="6364CE00" w:rsidR="776DF801">
        <w:rPr>
          <w:color w:val="202020"/>
        </w:rPr>
        <w:t xml:space="preserve"> ja kontrollida dokumendile kantud või isiku antud andmete õigsus</w:t>
      </w:r>
      <w:commentRangeStart w:id="1002969556"/>
      <w:r w:rsidRPr="6364CE00" w:rsidR="776DF801">
        <w:rPr>
          <w:color w:val="202020"/>
        </w:rPr>
        <w:t>t andmekogust,</w:t>
      </w:r>
      <w:commentRangeEnd w:id="1002969556"/>
      <w:r>
        <w:rPr>
          <w:rStyle w:val="CommentReference"/>
        </w:rPr>
        <w:commentReference w:id="1002969556"/>
      </w:r>
      <w:r w:rsidRPr="6364CE00" w:rsidR="776DF801">
        <w:rPr>
          <w:color w:val="202020"/>
        </w:rPr>
        <w:t xml:space="preserve"> kui see on vajalik isikust lähtuva julgeolekuala või teenistujaid ähvardava ohu ennetamiseks, väljaselgitamiseks või tõrjumiseks või nende vastu suunatud ründe lõpetamiseks.</w:t>
      </w:r>
    </w:p>
    <w:p w:rsidRPr="00541828" w:rsidR="001D7555" w:rsidP="00625375" w:rsidRDefault="001D7555" w14:paraId="08F57F73" w14:textId="147D600F">
      <w:pPr>
        <w:pStyle w:val="Normaallaadveeb"/>
        <w:shd w:val="clear" w:color="auto" w:fill="FFFFFF"/>
        <w:spacing w:before="0" w:beforeAutospacing="0" w:after="0" w:afterAutospacing="0"/>
        <w:ind w:right="-284"/>
        <w:jc w:val="both"/>
        <w:rPr>
          <w:b/>
          <w:color w:val="202020"/>
        </w:rPr>
      </w:pPr>
    </w:p>
    <w:p w:rsidRPr="00541828" w:rsidR="005437A4" w:rsidP="2FE270A7" w:rsidRDefault="776DF801" w14:paraId="28DAE12A" w14:noSpellErr="1" w14:textId="7CC06986">
      <w:pPr>
        <w:pStyle w:val="Normaallaadveeb"/>
        <w:shd w:val="clear" w:color="auto" w:fill="FFFFFF" w:themeFill="background1"/>
        <w:spacing w:before="0" w:beforeAutospacing="off" w:after="0" w:afterAutospacing="off"/>
        <w:ind w:right="-284"/>
        <w:jc w:val="both"/>
        <w:rPr>
          <w:b w:val="1"/>
          <w:bCs w:val="1"/>
          <w:color w:val="202020"/>
        </w:rPr>
      </w:pPr>
      <w:r w:rsidRPr="2FE270A7" w:rsidR="776DF801">
        <w:rPr>
          <w:b w:val="1"/>
          <w:bCs w:val="1"/>
          <w:color w:val="202020"/>
        </w:rPr>
        <w:t>§ 54</w:t>
      </w:r>
      <w:r w:rsidRPr="2FE270A7" w:rsidR="776DF801">
        <w:rPr>
          <w:b w:val="1"/>
          <w:bCs w:val="1"/>
          <w:color w:val="202020"/>
          <w:vertAlign w:val="superscript"/>
        </w:rPr>
        <w:t>5</w:t>
      </w:r>
      <w:ins w:author="Kärt Voor - JUSTDIGI" w:date="2025-10-23T07:32:22.941Z" w:id="2116812872">
        <w:r w:rsidRPr="2FE270A7" w:rsidR="5A810113">
          <w:rPr>
            <w:b w:val="1"/>
            <w:bCs w:val="1"/>
            <w:color w:val="202020"/>
            <w:vertAlign w:val="baseline"/>
          </w:rPr>
          <w:t>.</w:t>
        </w:r>
      </w:ins>
      <w:r w:rsidRPr="2FE270A7" w:rsidR="776DF801">
        <w:rPr>
          <w:b w:val="1"/>
          <w:bCs w:val="1"/>
          <w:color w:val="202020"/>
        </w:rPr>
        <w:t xml:space="preserve"> Viibimiskeeld</w:t>
      </w:r>
    </w:p>
    <w:p w:rsidRPr="00541828" w:rsidR="0089199B" w:rsidP="776DF801" w:rsidRDefault="776DF801" w14:paraId="2769F902" w14:textId="2F387E63">
      <w:pPr>
        <w:pStyle w:val="Normaallaadveeb"/>
        <w:shd w:val="clear" w:color="auto" w:fill="FFFFFF" w:themeFill="background1"/>
        <w:spacing w:after="0"/>
        <w:ind w:right="-284"/>
        <w:jc w:val="both"/>
        <w:rPr>
          <w:color w:val="202020"/>
        </w:rPr>
      </w:pPr>
      <w:r w:rsidRPr="776DF801">
        <w:rPr>
          <w:color w:val="202020"/>
        </w:rPr>
        <w:t>(1) Kaitsevägi võib julgeolekualal või selle vahetus läheduses ajutiselt keelata isiku viibimise, kohustada teda lahkuma või julgeolekualale teatud kaugusele lähenemisest hoiduma, kui see on vajalik julgeolekuala, sellel asuva vara ja sellel viibivate isikute ohutuse tagamiseks.</w:t>
      </w:r>
    </w:p>
    <w:p w:rsidRPr="00541828" w:rsidR="00264F67" w:rsidP="776DF801" w:rsidRDefault="776DF801" w14:paraId="4BBF769E" w14:textId="48373EDE" w14:noSpellErr="1">
      <w:pPr>
        <w:pStyle w:val="Normaallaadveeb"/>
        <w:shd w:val="clear" w:color="auto" w:fill="FFFFFF" w:themeFill="background1"/>
        <w:spacing w:after="0"/>
        <w:ind w:right="-284"/>
        <w:jc w:val="both"/>
        <w:rPr>
          <w:color w:val="202020"/>
        </w:rPr>
      </w:pPr>
      <w:r w:rsidRPr="6364CE00" w:rsidR="776DF801">
        <w:rPr>
          <w:color w:val="202020"/>
        </w:rPr>
        <w:t xml:space="preserve">(2) Kaitsevägi on kohustatud viibimiskeelu kohaldamise koha </w:t>
      </w:r>
      <w:commentRangeStart w:id="1047985556"/>
      <w:r w:rsidRPr="6364CE00" w:rsidR="776DF801">
        <w:rPr>
          <w:color w:val="202020"/>
        </w:rPr>
        <w:t>võimaluse korral</w:t>
      </w:r>
      <w:commentRangeEnd w:id="1047985556"/>
      <w:r>
        <w:rPr>
          <w:rStyle w:val="CommentReference"/>
        </w:rPr>
        <w:commentReference w:id="1047985556"/>
      </w:r>
      <w:r w:rsidRPr="6364CE00" w:rsidR="776DF801">
        <w:rPr>
          <w:color w:val="202020"/>
        </w:rPr>
        <w:t xml:space="preserve"> arusaadavalt tähistama. </w:t>
      </w:r>
    </w:p>
    <w:p w:rsidRPr="00541828" w:rsidR="00264F67" w:rsidP="776DF801" w:rsidRDefault="776DF801" w14:paraId="430A18F3" w14:textId="77777777">
      <w:pPr>
        <w:pStyle w:val="Normaallaadveeb"/>
        <w:shd w:val="clear" w:color="auto" w:fill="FFFFFF" w:themeFill="background1"/>
        <w:spacing w:after="0"/>
        <w:ind w:right="-284"/>
        <w:jc w:val="both"/>
        <w:rPr>
          <w:color w:val="202020"/>
        </w:rPr>
      </w:pPr>
      <w:r w:rsidRPr="776DF801">
        <w:rPr>
          <w:color w:val="202020"/>
        </w:rPr>
        <w:t>(3) Kaitsevägi võib julgeolekuala või julgeolekuala vahetu läheduse kaitseks keelata isikute läbipääsu kindlaksmääratud ajal kindlaksmääratud kohast või juurdepääsu sellele kohale. Võimaluse korral tuleb säilitada isiku juurdepääs tema elu- või tööruumile.</w:t>
      </w:r>
    </w:p>
    <w:p w:rsidRPr="00541828" w:rsidR="000F3AA5" w:rsidP="776DF801" w:rsidRDefault="776DF801" w14:paraId="6DF7BEB5" w14:textId="77777777">
      <w:pPr>
        <w:pStyle w:val="Normaallaadveeb"/>
        <w:shd w:val="clear" w:color="auto" w:fill="FFFFFF" w:themeFill="background1"/>
        <w:spacing w:after="0"/>
        <w:ind w:right="-284"/>
        <w:jc w:val="both"/>
        <w:rPr>
          <w:color w:val="202020"/>
        </w:rPr>
      </w:pPr>
      <w:r w:rsidRPr="776DF801">
        <w:rPr>
          <w:color w:val="202020"/>
        </w:rPr>
        <w:t xml:space="preserve">(4) Kaitsevägi võib viibimiskeeldu kohaldada kuni 12 tundi. </w:t>
      </w:r>
    </w:p>
    <w:p w:rsidRPr="00541828" w:rsidR="000F3AA5" w:rsidP="776DF801" w:rsidRDefault="776DF801" w14:paraId="05D609D9" w14:textId="6FB823D0">
      <w:pPr>
        <w:pStyle w:val="Normaallaadveeb"/>
        <w:shd w:val="clear" w:color="auto" w:fill="FFFFFF" w:themeFill="background1"/>
        <w:spacing w:after="0"/>
        <w:ind w:right="-284"/>
        <w:jc w:val="both"/>
        <w:rPr>
          <w:color w:val="202020"/>
        </w:rPr>
      </w:pPr>
      <w:r w:rsidRPr="776DF801">
        <w:rPr>
          <w:color w:val="202020"/>
        </w:rPr>
        <w:t>(5) Üle 12 tunni võib viibimiskeeldu kohaldada üksnes Kaitseväe juhataja või tema volitatud ülema loal.</w:t>
      </w:r>
    </w:p>
    <w:p w:rsidRPr="00541828" w:rsidR="00BA6C1A" w:rsidP="776DF801" w:rsidRDefault="776DF801" w14:paraId="525741CF" w14:textId="771EF1B5">
      <w:pPr>
        <w:pStyle w:val="Normaallaadveeb"/>
        <w:shd w:val="clear" w:color="auto" w:fill="FFFFFF" w:themeFill="background1"/>
        <w:spacing w:before="0" w:beforeAutospacing="0" w:after="0" w:afterAutospacing="0"/>
        <w:ind w:right="-284"/>
        <w:jc w:val="both"/>
        <w:rPr>
          <w:color w:val="202020"/>
        </w:rPr>
      </w:pPr>
      <w:r w:rsidRPr="776DF801">
        <w:rPr>
          <w:color w:val="202020"/>
        </w:rPr>
        <w:t>(6) Viibimiskeeldu rikkuva isiku suhtes on õigus kasutada vahetut sundi nii kaua, kui see on eesmärgi saavutamiseks vältimatu.</w:t>
      </w:r>
    </w:p>
    <w:p w:rsidRPr="00541828" w:rsidR="005437A4" w:rsidP="00625375" w:rsidRDefault="005437A4" w14:paraId="4359C80E" w14:textId="5B11D7F2">
      <w:pPr>
        <w:pStyle w:val="Normaallaadveeb"/>
        <w:shd w:val="clear" w:color="auto" w:fill="FFFFFF"/>
        <w:spacing w:before="0" w:beforeAutospacing="0" w:after="0" w:afterAutospacing="0"/>
        <w:ind w:right="-284"/>
        <w:jc w:val="both"/>
        <w:rPr>
          <w:color w:val="202020"/>
        </w:rPr>
      </w:pPr>
    </w:p>
    <w:p w:rsidRPr="00541828" w:rsidR="005437A4" w:rsidP="2FE270A7" w:rsidRDefault="776DF801" w14:paraId="56964DCF" w14:noSpellErr="1" w14:textId="65A27C92">
      <w:pPr>
        <w:pStyle w:val="Normaallaadveeb"/>
        <w:shd w:val="clear" w:color="auto" w:fill="FFFFFF" w:themeFill="background1"/>
        <w:spacing w:before="0" w:beforeAutospacing="off" w:after="0" w:afterAutospacing="off"/>
        <w:ind w:right="-284"/>
        <w:jc w:val="both"/>
        <w:rPr>
          <w:b w:val="1"/>
          <w:bCs w:val="1"/>
          <w:color w:val="202020"/>
        </w:rPr>
      </w:pPr>
      <w:r w:rsidRPr="2FE270A7" w:rsidR="776DF801">
        <w:rPr>
          <w:b w:val="1"/>
          <w:bCs w:val="1"/>
          <w:color w:val="202020"/>
        </w:rPr>
        <w:t>§ 54</w:t>
      </w:r>
      <w:r w:rsidRPr="2FE270A7" w:rsidR="776DF801">
        <w:rPr>
          <w:b w:val="1"/>
          <w:bCs w:val="1"/>
          <w:color w:val="202020"/>
          <w:vertAlign w:val="superscript"/>
        </w:rPr>
        <w:t>6</w:t>
      </w:r>
      <w:ins w:author="Kärt Voor - JUSTDIGI" w:date="2025-10-23T07:32:45.996Z" w:id="1654483955">
        <w:r w:rsidRPr="2FE270A7" w:rsidR="75FCE332">
          <w:rPr>
            <w:b w:val="1"/>
            <w:bCs w:val="1"/>
            <w:color w:val="202020"/>
            <w:vertAlign w:val="baseline"/>
          </w:rPr>
          <w:t>.</w:t>
        </w:r>
      </w:ins>
      <w:r w:rsidRPr="2FE270A7" w:rsidR="776DF801">
        <w:rPr>
          <w:b w:val="1"/>
          <w:bCs w:val="1"/>
          <w:color w:val="202020"/>
        </w:rPr>
        <w:t xml:space="preserve"> Sõiduki peatamine</w:t>
      </w:r>
    </w:p>
    <w:p w:rsidRPr="00541828" w:rsidR="00567840" w:rsidP="776DF801" w:rsidRDefault="776DF801" w14:paraId="5EC0109A" w14:textId="173E08DF">
      <w:pPr>
        <w:pStyle w:val="Normaallaadveeb"/>
        <w:shd w:val="clear" w:color="auto" w:fill="FFFFFF" w:themeFill="background1"/>
        <w:spacing w:after="0"/>
        <w:ind w:right="-284"/>
        <w:jc w:val="both"/>
        <w:rPr>
          <w:color w:val="202020"/>
        </w:rPr>
      </w:pPr>
      <w:r w:rsidRPr="776DF801">
        <w:rPr>
          <w:color w:val="202020"/>
        </w:rPr>
        <w:t>(1) Kaitsevägi võib anda ohu ennetamiseks, väljaselgitamiseks või tõrjumiseks, kui see on vajalik julgeolekuala, sellel asuva vara ja sellel viibivate isikute ohutuse tagamiseks Kaitseväe julgeolekualal või selle vahetus läheduses oleva sõiduki või maastikusõiduki sõidukijuhile käega, sauaga, helkurkettaga või alarmsõiduki valgusseadme või valjuhääldi abil liiklusseaduses kehtestatud korras märguande sõiduki või maastikusõiduki peatamiseks.</w:t>
      </w:r>
    </w:p>
    <w:p w:rsidRPr="00541828" w:rsidR="00567840" w:rsidP="776DF801" w:rsidRDefault="776DF801" w14:paraId="724EAD0B" w14:textId="64CD92D2">
      <w:pPr>
        <w:pStyle w:val="Normaallaadveeb"/>
        <w:shd w:val="clear" w:color="auto" w:fill="FFFFFF" w:themeFill="background1"/>
        <w:spacing w:before="0" w:beforeAutospacing="0" w:after="0" w:afterAutospacing="0"/>
        <w:ind w:right="-284"/>
        <w:jc w:val="both"/>
        <w:rPr>
          <w:color w:val="202020"/>
        </w:rPr>
      </w:pPr>
      <w:r w:rsidRPr="776DF801">
        <w:rPr>
          <w:color w:val="202020"/>
        </w:rPr>
        <w:t xml:space="preserve">(2) Kui isik ei täida julgeolekualal või selle vahetus läheduses sõiduki või maastikusõiduki peatamise märguannet, võib sõiduki või maastikusõiduki </w:t>
      </w:r>
      <w:proofErr w:type="spellStart"/>
      <w:r w:rsidRPr="776DF801">
        <w:rPr>
          <w:color w:val="202020"/>
        </w:rPr>
        <w:t>sundpeatada</w:t>
      </w:r>
      <w:proofErr w:type="spellEnd"/>
      <w:r w:rsidRPr="776DF801">
        <w:rPr>
          <w:color w:val="202020"/>
        </w:rPr>
        <w:t>, korraldades teesulu või kasutades sundpeatamise vahendit või relva või muud erivahendit käesoleva seaduse 5. peatükis sätestatud korras.</w:t>
      </w:r>
    </w:p>
    <w:p w:rsidRPr="00541828" w:rsidR="005437A4" w:rsidP="00625375" w:rsidRDefault="005437A4" w14:paraId="255B40C7" w14:textId="77777777">
      <w:pPr>
        <w:pStyle w:val="Normaallaadveeb"/>
        <w:shd w:val="clear" w:color="auto" w:fill="FFFFFF"/>
        <w:spacing w:before="0" w:beforeAutospacing="0" w:after="0" w:afterAutospacing="0"/>
        <w:ind w:right="-284"/>
        <w:jc w:val="both"/>
        <w:rPr>
          <w:color w:val="202020"/>
        </w:rPr>
      </w:pPr>
    </w:p>
    <w:p w:rsidRPr="00541828" w:rsidR="001D7555" w:rsidP="776DF801" w:rsidRDefault="776DF801" w14:paraId="0924B8BD" w14:textId="49BE5980">
      <w:pPr>
        <w:pStyle w:val="Pealkiri3"/>
        <w:shd w:val="clear" w:color="auto" w:fill="FFFFFF" w:themeFill="background1"/>
        <w:spacing w:before="0"/>
        <w:ind w:right="-284"/>
        <w:jc w:val="both"/>
        <w:rPr>
          <w:rFonts w:ascii="Times New Roman" w:hAnsi="Times New Roman" w:cs="Times New Roman"/>
          <w:b/>
          <w:bCs/>
          <w:color w:val="000000" w:themeColor="text1"/>
        </w:rPr>
      </w:pPr>
      <w:r w:rsidRPr="776DF801">
        <w:rPr>
          <w:rFonts w:ascii="Times New Roman" w:hAnsi="Times New Roman" w:cs="Times New Roman"/>
          <w:b/>
          <w:bCs/>
          <w:color w:val="202020"/>
        </w:rPr>
        <w:t>§ 54</w:t>
      </w:r>
      <w:r w:rsidRPr="776DF801">
        <w:rPr>
          <w:rFonts w:ascii="Times New Roman" w:hAnsi="Times New Roman" w:cs="Times New Roman"/>
          <w:b/>
          <w:bCs/>
          <w:color w:val="202020"/>
          <w:vertAlign w:val="superscript"/>
        </w:rPr>
        <w:t>7</w:t>
      </w:r>
      <w:r w:rsidRPr="776DF801">
        <w:rPr>
          <w:rFonts w:ascii="Times New Roman" w:hAnsi="Times New Roman" w:cs="Times New Roman"/>
          <w:b/>
          <w:bCs/>
          <w:color w:val="202020"/>
        </w:rPr>
        <w:t xml:space="preserve">. </w:t>
      </w:r>
      <w:r w:rsidRPr="776DF801">
        <w:rPr>
          <w:rFonts w:ascii="Times New Roman" w:hAnsi="Times New Roman" w:cs="Times New Roman"/>
          <w:b/>
          <w:bCs/>
          <w:color w:val="000000" w:themeColor="text1"/>
        </w:rPr>
        <w:t>Turvakontroll</w:t>
      </w:r>
    </w:p>
    <w:p w:rsidRPr="00541828" w:rsidR="00625375" w:rsidP="00625375" w:rsidRDefault="00625375" w14:paraId="020324F8" w14:textId="77777777">
      <w:pPr>
        <w:spacing w:after="0"/>
        <w:rPr>
          <w:rFonts w:ascii="Times New Roman" w:hAnsi="Times New Roman" w:cs="Times New Roman"/>
          <w:sz w:val="24"/>
          <w:szCs w:val="24"/>
        </w:rPr>
      </w:pPr>
    </w:p>
    <w:p w:rsidRPr="00541828" w:rsidR="001D7555" w:rsidP="776DF801" w:rsidRDefault="776DF801" w14:paraId="6DE30592" w14:textId="77777777">
      <w:pPr>
        <w:pStyle w:val="Normaallaadveeb"/>
        <w:shd w:val="clear" w:color="auto" w:fill="FFFFFF" w:themeFill="background1"/>
        <w:spacing w:before="0" w:beforeAutospacing="0" w:after="0" w:afterAutospacing="0"/>
        <w:ind w:right="-284"/>
        <w:jc w:val="both"/>
        <w:rPr>
          <w:color w:val="202020"/>
        </w:rPr>
      </w:pPr>
      <w:r w:rsidRPr="776DF801">
        <w:rPr>
          <w:color w:val="202020"/>
        </w:rPr>
        <w:t>(1) Kaitsevägi võib kontrollida isikut või tema riietust vaatlemise ja kompimise teel või tehnilise vahendi või sellekohase väljaõppe saanud teenistuskoera abil, et olla kindel, et isiku valduses ei ole esemeid või aineid, millega ta võib ohustada ennast, teisi isikuid või julgeolekuala või kahjustada Kaitseväe ülesannete täitmist, kui isik:</w:t>
      </w:r>
      <w:bookmarkStart w:name="para34b6lg1p1" w:id="3"/>
    </w:p>
    <w:bookmarkEnd w:id="3"/>
    <w:p w:rsidRPr="00541828" w:rsidR="001D7555" w:rsidP="776DF801" w:rsidRDefault="776DF801" w14:paraId="3959934C" w14:textId="77777777">
      <w:pPr>
        <w:pStyle w:val="Normaallaadveeb"/>
        <w:shd w:val="clear" w:color="auto" w:fill="FFFFFF" w:themeFill="background1"/>
        <w:spacing w:before="0" w:beforeAutospacing="0" w:after="0" w:afterAutospacing="0"/>
        <w:ind w:right="-284"/>
        <w:jc w:val="both"/>
        <w:rPr>
          <w:color w:val="202020"/>
        </w:rPr>
      </w:pPr>
      <w:r w:rsidRPr="776DF801">
        <w:rPr>
          <w:color w:val="202020"/>
        </w:rPr>
        <w:t>1) siseneb Kaitseväe julgeolekualale või lahkub sellelt;</w:t>
      </w:r>
      <w:bookmarkStart w:name="para34b6lg1p2" w:id="4"/>
    </w:p>
    <w:bookmarkEnd w:id="4"/>
    <w:p w:rsidRPr="00541828" w:rsidR="001D7555" w:rsidP="776DF801" w:rsidRDefault="776DF801" w14:paraId="3C749BC2" w14:textId="77777777">
      <w:pPr>
        <w:pStyle w:val="Normaallaadveeb"/>
        <w:shd w:val="clear" w:color="auto" w:fill="FFFFFF" w:themeFill="background1"/>
        <w:spacing w:before="0" w:beforeAutospacing="0" w:after="0" w:afterAutospacing="0"/>
        <w:ind w:right="-284"/>
        <w:jc w:val="both"/>
        <w:rPr>
          <w:color w:val="202020"/>
        </w:rPr>
      </w:pPr>
      <w:r w:rsidRPr="776DF801">
        <w:rPr>
          <w:color w:val="202020"/>
        </w:rPr>
        <w:t>2) viibib julgeolekualal või selle vahetus läheduses, kui kontrollimine on vajalik julgeolekuala või teenistujaid ähvardava kõrgendatud ohu väljaselgitamiseks või vahetu kõrgendatud ohu tõrjumiseks;</w:t>
      </w:r>
      <w:bookmarkStart w:name="para34b6lg1p3" w:id="5"/>
    </w:p>
    <w:bookmarkEnd w:id="5"/>
    <w:p w:rsidRPr="00541828" w:rsidR="001D7555" w:rsidP="776DF801" w:rsidRDefault="001D7555" w14:paraId="60883073" w14:textId="344139F9">
      <w:pPr>
        <w:pStyle w:val="Normaallaadveeb"/>
        <w:shd w:val="clear" w:color="auto" w:fill="FFFFFF" w:themeFill="background1"/>
        <w:spacing w:before="0" w:beforeAutospacing="0" w:after="0" w:afterAutospacing="0"/>
        <w:ind w:right="-284"/>
        <w:jc w:val="both"/>
        <w:rPr>
          <w:color w:val="202020"/>
        </w:rPr>
      </w:pPr>
      <w:r w:rsidRPr="00541828">
        <w:rPr>
          <w:color w:val="202020"/>
        </w:rPr>
        <w:t>3) peetakse kinni käesoleva seaduse § 55</w:t>
      </w:r>
      <w:r w:rsidRPr="00541828">
        <w:rPr>
          <w:color w:val="202020"/>
          <w:bdr w:val="none" w:color="auto" w:sz="0" w:space="0" w:frame="1"/>
          <w:vertAlign w:val="superscript"/>
        </w:rPr>
        <w:t xml:space="preserve"> </w:t>
      </w:r>
      <w:r w:rsidRPr="00541828">
        <w:rPr>
          <w:color w:val="202020"/>
        </w:rPr>
        <w:t>alusel.</w:t>
      </w:r>
    </w:p>
    <w:p w:rsidRPr="00541828" w:rsidR="00E92ED2" w:rsidP="00625375" w:rsidRDefault="00E92ED2" w14:paraId="4559D2A2" w14:textId="77777777">
      <w:pPr>
        <w:pStyle w:val="Normaallaadveeb"/>
        <w:shd w:val="clear" w:color="auto" w:fill="FFFFFF"/>
        <w:spacing w:before="0" w:beforeAutospacing="0" w:after="0" w:afterAutospacing="0"/>
        <w:ind w:right="-284"/>
        <w:jc w:val="both"/>
        <w:rPr>
          <w:color w:val="202020"/>
        </w:rPr>
      </w:pPr>
    </w:p>
    <w:p w:rsidRPr="00541828" w:rsidR="001D7555" w:rsidP="776DF801" w:rsidRDefault="776DF801" w14:paraId="63B796D9" w14:textId="6B90E1A4">
      <w:pPr>
        <w:pStyle w:val="Normaallaadveeb"/>
        <w:shd w:val="clear" w:color="auto" w:fill="FFFFFF" w:themeFill="background1"/>
        <w:spacing w:before="0" w:beforeAutospacing="0" w:after="0" w:afterAutospacing="0"/>
        <w:ind w:right="-284"/>
        <w:jc w:val="both"/>
        <w:rPr>
          <w:color w:val="202020"/>
        </w:rPr>
      </w:pPr>
      <w:r w:rsidRPr="776DF801">
        <w:rPr>
          <w:color w:val="202020"/>
        </w:rPr>
        <w:t>(2) Turvakontrollile kohaldatakse korrakaitseseaduse § 47 lõikes 2 sätestatut.</w:t>
      </w:r>
    </w:p>
    <w:p w:rsidRPr="00541828" w:rsidR="005437A4" w:rsidP="00625375" w:rsidRDefault="005437A4" w14:paraId="302D37C1" w14:textId="5DE30DF0">
      <w:pPr>
        <w:pStyle w:val="Normaallaadveeb"/>
        <w:shd w:val="clear" w:color="auto" w:fill="FFFFFF"/>
        <w:spacing w:before="0" w:beforeAutospacing="0" w:after="0" w:afterAutospacing="0"/>
        <w:ind w:right="-284"/>
        <w:jc w:val="both"/>
        <w:rPr>
          <w:color w:val="202020"/>
        </w:rPr>
      </w:pPr>
    </w:p>
    <w:p w:rsidRPr="00541828" w:rsidR="005437A4" w:rsidP="2FE270A7" w:rsidRDefault="776DF801" w14:paraId="6A9A9F61" w14:noSpellErr="1" w14:textId="7ED8ED48">
      <w:pPr>
        <w:pStyle w:val="Normaallaadveeb"/>
        <w:shd w:val="clear" w:color="auto" w:fill="FFFFFF" w:themeFill="background1"/>
        <w:spacing w:before="0" w:beforeAutospacing="off" w:after="0" w:afterAutospacing="off"/>
        <w:ind w:right="-284"/>
        <w:jc w:val="both"/>
        <w:rPr>
          <w:b w:val="1"/>
          <w:bCs w:val="1"/>
          <w:color w:val="202020"/>
        </w:rPr>
      </w:pPr>
      <w:r w:rsidRPr="2FE270A7" w:rsidR="776DF801">
        <w:rPr>
          <w:b w:val="1"/>
          <w:bCs w:val="1"/>
          <w:color w:val="202020"/>
        </w:rPr>
        <w:t>§ 54</w:t>
      </w:r>
      <w:r w:rsidRPr="2FE270A7" w:rsidR="776DF801">
        <w:rPr>
          <w:b w:val="1"/>
          <w:bCs w:val="1"/>
          <w:color w:val="202020"/>
          <w:vertAlign w:val="superscript"/>
        </w:rPr>
        <w:t>8</w:t>
      </w:r>
      <w:ins w:author="Kärt Voor - JUSTDIGI" w:date="2025-10-23T07:32:55.388Z" w:id="1083937531">
        <w:r w:rsidRPr="2FE270A7" w:rsidR="553E042E">
          <w:rPr>
            <w:b w:val="1"/>
            <w:bCs w:val="1"/>
            <w:color w:val="202020"/>
            <w:vertAlign w:val="baseline"/>
          </w:rPr>
          <w:t>.</w:t>
        </w:r>
      </w:ins>
      <w:r w:rsidRPr="2FE270A7" w:rsidR="776DF801">
        <w:rPr>
          <w:b w:val="1"/>
          <w:bCs w:val="1"/>
          <w:color w:val="202020"/>
        </w:rPr>
        <w:t xml:space="preserve"> Isiku läbivaatus</w:t>
      </w:r>
    </w:p>
    <w:p w:rsidRPr="00541828" w:rsidR="005437A4" w:rsidP="00625375" w:rsidRDefault="005437A4" w14:paraId="340C0346" w14:textId="05488FE4">
      <w:pPr>
        <w:pStyle w:val="Normaallaadveeb"/>
        <w:shd w:val="clear" w:color="auto" w:fill="FFFFFF"/>
        <w:spacing w:before="0" w:beforeAutospacing="0" w:after="0" w:afterAutospacing="0"/>
        <w:ind w:right="-284"/>
        <w:jc w:val="both"/>
        <w:rPr>
          <w:color w:val="202020"/>
        </w:rPr>
      </w:pPr>
    </w:p>
    <w:p w:rsidRPr="00541828" w:rsidR="00502046" w:rsidP="776DF801" w:rsidRDefault="776DF801" w14:paraId="3A6C8645" w14:textId="5E84F7FF">
      <w:pPr>
        <w:pStyle w:val="Normaallaadveeb"/>
        <w:shd w:val="clear" w:color="auto" w:fill="FFFFFF" w:themeFill="background1"/>
        <w:spacing w:before="0" w:beforeAutospacing="0" w:after="0" w:afterAutospacing="0"/>
        <w:ind w:right="-284"/>
        <w:jc w:val="both"/>
        <w:rPr>
          <w:color w:val="202020"/>
        </w:rPr>
      </w:pPr>
      <w:r w:rsidRPr="776DF801">
        <w:rPr>
          <w:color w:val="202020"/>
        </w:rPr>
        <w:t>(1) Kaitsevägi võib läbi vaadata kinnipeetud isiku, sealhulgas isiku keha, riided, riietes oleva või kehal kantava asja, kui:</w:t>
      </w:r>
    </w:p>
    <w:p w:rsidRPr="00541828" w:rsidR="00502046" w:rsidP="776DF801" w:rsidRDefault="776DF801" w14:paraId="7067CB6C" w14:textId="5C56D15E">
      <w:pPr>
        <w:pStyle w:val="Normaallaadveeb"/>
        <w:shd w:val="clear" w:color="auto" w:fill="FFFFFF" w:themeFill="background1"/>
        <w:spacing w:before="0" w:beforeAutospacing="0" w:after="0" w:afterAutospacing="0"/>
        <w:ind w:right="-284"/>
        <w:jc w:val="both"/>
        <w:rPr>
          <w:color w:val="202020"/>
        </w:rPr>
      </w:pPr>
      <w:r w:rsidRPr="776DF801">
        <w:rPr>
          <w:color w:val="202020"/>
        </w:rPr>
        <w:t>1) see on vajalik julgeolekuala või teenistujaid ähvardava kõrgendatud ohu väljaselgitamiseks või vahetu kõrgendatud ohu tõrjumiseks ning isik viibib julgeolekualal või selle vahetus läheduses</w:t>
      </w:r>
      <w:r w:rsidR="00D61EE2">
        <w:rPr>
          <w:color w:val="202020"/>
        </w:rPr>
        <w:t>;</w:t>
      </w:r>
    </w:p>
    <w:p w:rsidRPr="00541828" w:rsidR="00502046" w:rsidP="776DF801" w:rsidRDefault="776DF801" w14:paraId="58F3DD94" w14:textId="52C57AA7">
      <w:pPr>
        <w:pStyle w:val="Normaallaadveeb"/>
        <w:shd w:val="clear" w:color="auto" w:fill="FFFFFF" w:themeFill="background1"/>
        <w:spacing w:before="0" w:beforeAutospacing="0" w:after="0" w:afterAutospacing="0"/>
        <w:ind w:right="-284"/>
        <w:jc w:val="both"/>
        <w:rPr>
          <w:color w:val="202020"/>
        </w:rPr>
      </w:pPr>
      <w:r w:rsidRPr="776DF801">
        <w:rPr>
          <w:color w:val="202020"/>
        </w:rPr>
        <w:t>2) on alust arvata, et isik kannab endaga kaasas asja või ainet, mille võib võtta seaduse alusel hoiule, hõivata või konfiskeerida.</w:t>
      </w:r>
    </w:p>
    <w:p w:rsidRPr="00541828" w:rsidR="00502046" w:rsidP="776DF801" w:rsidRDefault="776DF801" w14:paraId="6202B9F2" w14:textId="4AC86E9D">
      <w:pPr>
        <w:pStyle w:val="Normaallaadveeb"/>
        <w:shd w:val="clear" w:color="auto" w:fill="FFFFFF" w:themeFill="background1"/>
        <w:spacing w:after="0"/>
        <w:ind w:right="-284"/>
        <w:jc w:val="both"/>
        <w:rPr>
          <w:color w:val="202020"/>
        </w:rPr>
      </w:pPr>
      <w:r w:rsidRPr="776DF801">
        <w:rPr>
          <w:color w:val="202020"/>
        </w:rPr>
        <w:t xml:space="preserve">(2) Isiku läbivaatuse teeb </w:t>
      </w:r>
      <w:r w:rsidR="00F40F3A">
        <w:rPr>
          <w:color w:val="202020"/>
        </w:rPr>
        <w:t>K</w:t>
      </w:r>
      <w:r w:rsidRPr="776DF801">
        <w:rPr>
          <w:color w:val="202020"/>
        </w:rPr>
        <w:t>aitseväe ametiisik, kes on isikuga samast soost, samasoolise ametiisiku puudumisel tervishoiutöötaja. Kui see on vajalik kõrgendatud vahetu ohu tõrjumiseks, võib isiku läbi vaadata Kaitseväe ametiisik, kes ei ole isikuga samast soost.</w:t>
      </w:r>
    </w:p>
    <w:p w:rsidRPr="00541828" w:rsidR="00502046" w:rsidP="776DF801" w:rsidRDefault="776DF801" w14:paraId="1DA45E98" w14:textId="77777777">
      <w:pPr>
        <w:pStyle w:val="Normaallaadveeb"/>
        <w:shd w:val="clear" w:color="auto" w:fill="FFFFFF" w:themeFill="background1"/>
        <w:spacing w:after="0"/>
        <w:ind w:right="-284"/>
        <w:jc w:val="both"/>
        <w:rPr>
          <w:color w:val="202020"/>
        </w:rPr>
      </w:pPr>
      <w:r w:rsidRPr="776DF801">
        <w:rPr>
          <w:color w:val="202020"/>
        </w:rPr>
        <w:t>(3) Isiku läbivaatusel on õigus kasutada vahetut sundi nii kaua, kui see on eesmärgi saavutamiseks vältimatu.</w:t>
      </w:r>
    </w:p>
    <w:p w:rsidRPr="00541828" w:rsidR="001D7555" w:rsidP="6364CE00" w:rsidRDefault="776DF801" w14:paraId="1522F254" w14:noSpellErr="1" w14:textId="6EDE9FFA">
      <w:pPr>
        <w:pStyle w:val="Normaallaadveeb"/>
        <w:shd w:val="clear" w:color="auto" w:fill="FFFFFF" w:themeFill="background1"/>
        <w:spacing w:before="0" w:beforeAutospacing="off" w:after="0" w:afterAutospacing="off"/>
        <w:ind w:right="-284"/>
        <w:jc w:val="both"/>
        <w:rPr>
          <w:color w:val="202020"/>
        </w:rPr>
      </w:pPr>
      <w:commentRangeStart w:id="981027107"/>
      <w:r w:rsidRPr="6364CE00" w:rsidR="776DF801">
        <w:rPr>
          <w:color w:val="202020"/>
        </w:rPr>
        <w:t>(4) Kaitseväel on õigus võtta käesoleva paragrahvi lõike</w:t>
      </w:r>
      <w:del w:author="Kärt Voor - JUSTDIGI" w:date="2025-10-23T06:49:18.233Z" w:id="412155618">
        <w:r w:rsidRPr="6364CE00" w:rsidDel="776DF801">
          <w:rPr>
            <w:color w:val="202020"/>
          </w:rPr>
          <w:delText>s</w:delText>
        </w:r>
      </w:del>
      <w:r w:rsidRPr="6364CE00" w:rsidR="776DF801">
        <w:rPr>
          <w:color w:val="202020"/>
        </w:rPr>
        <w:t xml:space="preserve"> </w:t>
      </w:r>
      <w:commentRangeStart w:id="1242964212"/>
      <w:r w:rsidRPr="6364CE00" w:rsidR="776DF801">
        <w:rPr>
          <w:color w:val="202020"/>
        </w:rPr>
        <w:t>1</w:t>
      </w:r>
      <w:ins w:author="Kärt Voor - JUSTDIGI" w:date="2025-10-23T06:49:23.241Z" w:id="1032731239">
        <w:r w:rsidRPr="6364CE00" w:rsidR="437B1854">
          <w:rPr>
            <w:color w:val="202020"/>
          </w:rPr>
          <w:t xml:space="preserve"> punktis 2</w:t>
        </w:r>
      </w:ins>
      <w:commentRangeEnd w:id="1242964212"/>
      <w:r>
        <w:rPr>
          <w:rStyle w:val="CommentReference"/>
        </w:rPr>
        <w:commentReference w:id="1242964212"/>
      </w:r>
      <w:r w:rsidRPr="6364CE00" w:rsidR="776DF801">
        <w:rPr>
          <w:color w:val="202020"/>
        </w:rPr>
        <w:t xml:space="preserve"> nimetatud ese või aine hoiule. Koos kinnipeetud isiku üleandmisega antakse Politsei- ja Piirivalveametile või muule pädevale korrakaitseorganile üle ka isiku või tema asja läbivaatusel hoiule võetud ese või aine. Isiku vabastamisel tagastatakse talle ese või aine viivitamata, välja arvatud juhul, kui eseme või aine omamiseks on vajalik luba, mis isikul puudub.</w:t>
      </w:r>
      <w:commentRangeEnd w:id="981027107"/>
      <w:r>
        <w:rPr>
          <w:rStyle w:val="CommentReference"/>
        </w:rPr>
        <w:commentReference w:id="981027107"/>
      </w:r>
    </w:p>
    <w:p w:rsidRPr="00541828" w:rsidR="000F3AA5" w:rsidP="00625375" w:rsidRDefault="000F3AA5" w14:paraId="5F98E1B8" w14:textId="77777777">
      <w:pPr>
        <w:pStyle w:val="Normaallaadveeb"/>
        <w:shd w:val="clear" w:color="auto" w:fill="FFFFFF"/>
        <w:spacing w:before="0" w:beforeAutospacing="0" w:after="0" w:afterAutospacing="0"/>
        <w:ind w:right="-284"/>
        <w:jc w:val="both"/>
        <w:rPr>
          <w:color w:val="202020"/>
        </w:rPr>
      </w:pPr>
    </w:p>
    <w:p w:rsidRPr="00541828" w:rsidR="001D7555" w:rsidP="776DF801" w:rsidRDefault="776DF801" w14:paraId="09A0C315" w14:textId="7C35E651">
      <w:pPr>
        <w:pStyle w:val="Pealkiri3"/>
        <w:shd w:val="clear" w:color="auto" w:fill="FFFFFF" w:themeFill="background1"/>
        <w:spacing w:before="0"/>
        <w:ind w:right="-284"/>
        <w:jc w:val="both"/>
        <w:rPr>
          <w:rFonts w:ascii="Times New Roman" w:hAnsi="Times New Roman" w:cs="Times New Roman"/>
          <w:b/>
          <w:bCs/>
          <w:color w:val="000000" w:themeColor="text1"/>
        </w:rPr>
      </w:pPr>
      <w:r w:rsidRPr="776DF801">
        <w:rPr>
          <w:rFonts w:ascii="Times New Roman" w:hAnsi="Times New Roman" w:cs="Times New Roman"/>
          <w:b/>
          <w:bCs/>
          <w:color w:val="202020"/>
        </w:rPr>
        <w:t>§ 54</w:t>
      </w:r>
      <w:r w:rsidRPr="776DF801">
        <w:rPr>
          <w:rFonts w:ascii="Times New Roman" w:hAnsi="Times New Roman" w:cs="Times New Roman"/>
          <w:b/>
          <w:bCs/>
          <w:color w:val="202020"/>
          <w:vertAlign w:val="superscript"/>
        </w:rPr>
        <w:t>9</w:t>
      </w:r>
      <w:r w:rsidRPr="776DF801">
        <w:rPr>
          <w:rFonts w:ascii="Times New Roman" w:hAnsi="Times New Roman" w:cs="Times New Roman"/>
          <w:b/>
          <w:bCs/>
          <w:color w:val="202020"/>
        </w:rPr>
        <w:t xml:space="preserve">. </w:t>
      </w:r>
      <w:r w:rsidRPr="776DF801">
        <w:rPr>
          <w:rFonts w:ascii="Times New Roman" w:hAnsi="Times New Roman" w:cs="Times New Roman"/>
          <w:b/>
          <w:bCs/>
          <w:color w:val="000000" w:themeColor="text1"/>
        </w:rPr>
        <w:t>Vallasasja läbivaatus</w:t>
      </w:r>
    </w:p>
    <w:p w:rsidRPr="00541828" w:rsidR="00625375" w:rsidP="00625375" w:rsidRDefault="00625375" w14:paraId="4AE3705E" w14:textId="77777777">
      <w:pPr>
        <w:spacing w:after="0"/>
        <w:rPr>
          <w:rFonts w:ascii="Times New Roman" w:hAnsi="Times New Roman" w:cs="Times New Roman"/>
          <w:sz w:val="24"/>
          <w:szCs w:val="24"/>
        </w:rPr>
      </w:pPr>
    </w:p>
    <w:p w:rsidRPr="00541828" w:rsidR="00C21C5E" w:rsidP="776DF801" w:rsidRDefault="776DF801" w14:paraId="73C7E099" w14:textId="766ECE5A">
      <w:pPr>
        <w:pStyle w:val="Normaallaadveeb"/>
        <w:shd w:val="clear" w:color="auto" w:fill="FFFFFF" w:themeFill="background1"/>
        <w:spacing w:before="0" w:beforeAutospacing="0" w:after="0" w:afterAutospacing="0"/>
        <w:ind w:right="-284"/>
        <w:jc w:val="both"/>
        <w:rPr>
          <w:color w:val="202020"/>
        </w:rPr>
      </w:pPr>
      <w:r w:rsidRPr="776DF801">
        <w:rPr>
          <w:color w:val="202020"/>
        </w:rPr>
        <w:t>(1) Kaitsevägi võib valdaja nõusolekuta kontrollida meeleliselt või tehnilise vahendi või teenistuskoera abil vallasasja, sealhulgas avada uksi ja kõrvaldada muid takistusi, kui:</w:t>
      </w:r>
    </w:p>
    <w:p w:rsidRPr="00541828" w:rsidR="00C21C5E" w:rsidP="776DF801" w:rsidRDefault="776DF801" w14:paraId="1304F7E0" w14:textId="77777777">
      <w:pPr>
        <w:pStyle w:val="Normaallaadveeb"/>
        <w:shd w:val="clear" w:color="auto" w:fill="FFFFFF" w:themeFill="background1"/>
        <w:spacing w:before="0" w:beforeAutospacing="0" w:after="0" w:afterAutospacing="0"/>
        <w:ind w:right="-284"/>
        <w:jc w:val="both"/>
        <w:rPr>
          <w:color w:val="202020"/>
        </w:rPr>
      </w:pPr>
      <w:r w:rsidRPr="776DF801">
        <w:rPr>
          <w:color w:val="202020"/>
        </w:rPr>
        <w:t>1) seda kannab kaasas isik, kes siseneb julgeolekualale või lahkub sellelt;</w:t>
      </w:r>
    </w:p>
    <w:p w:rsidRPr="00541828" w:rsidR="00C21C5E" w:rsidP="776DF801" w:rsidRDefault="001D7555" w14:paraId="69B45584" w14:textId="030CD0FE">
      <w:pPr>
        <w:pStyle w:val="Normaallaadveeb"/>
        <w:shd w:val="clear" w:color="auto" w:fill="FFFFFF" w:themeFill="background1"/>
        <w:spacing w:before="0" w:beforeAutospacing="0" w:after="0" w:afterAutospacing="0"/>
        <w:ind w:right="-284"/>
        <w:jc w:val="both"/>
        <w:rPr>
          <w:color w:val="202020"/>
        </w:rPr>
      </w:pPr>
      <w:r w:rsidRPr="00541828">
        <w:rPr>
          <w:color w:val="202020"/>
        </w:rPr>
        <w:t>2) seda kannab kaasas isik, kelle suhtes võib käesoleva seaduse § 54</w:t>
      </w:r>
      <w:r w:rsidRPr="00541828" w:rsidR="00C4047C">
        <w:rPr>
          <w:color w:val="202020"/>
          <w:bdr w:val="none" w:color="auto" w:sz="0" w:space="0" w:frame="1"/>
          <w:vertAlign w:val="superscript"/>
        </w:rPr>
        <w:t>7</w:t>
      </w:r>
      <w:r w:rsidRPr="00541828">
        <w:rPr>
          <w:color w:val="202020"/>
        </w:rPr>
        <w:t> alusel teostada turvakontrolli;</w:t>
      </w:r>
    </w:p>
    <w:p w:rsidRPr="00541828" w:rsidR="001D7555" w:rsidP="776DF801" w:rsidRDefault="001D7555" w14:paraId="28F05653" w14:textId="4BE6FD60">
      <w:pPr>
        <w:pStyle w:val="Normaallaadveeb"/>
        <w:shd w:val="clear" w:color="auto" w:fill="FFFFFF" w:themeFill="background1"/>
        <w:spacing w:before="0" w:beforeAutospacing="0" w:after="0" w:afterAutospacing="0"/>
        <w:ind w:right="-284"/>
        <w:jc w:val="both"/>
        <w:rPr>
          <w:color w:val="202020"/>
        </w:rPr>
      </w:pPr>
      <w:r w:rsidRPr="00541828">
        <w:rPr>
          <w:color w:val="202020"/>
        </w:rPr>
        <w:t>3)</w:t>
      </w:r>
      <w:r w:rsidRPr="00541828">
        <w:rPr>
          <w:rStyle w:val="tyhik"/>
          <w:color w:val="202020"/>
          <w:bdr w:val="none" w:color="auto" w:sz="0" w:space="0" w:frame="1"/>
        </w:rPr>
        <w:t xml:space="preserve"> </w:t>
      </w:r>
      <w:r w:rsidRPr="00541828">
        <w:rPr>
          <w:color w:val="202020"/>
        </w:rPr>
        <w:t>see on vajalik julgeolekuala või teenistujaid ähvardava kõrgendatud ohu väljaselgitamiseks või vahetu kõrgendatud ohu tõrjumiseks ning isik viibib julgeolekualal või selle vahetus läheduses.</w:t>
      </w:r>
    </w:p>
    <w:p w:rsidRPr="00541828" w:rsidR="00E92ED2" w:rsidP="00625375" w:rsidRDefault="00E92ED2" w14:paraId="05F0836C" w14:textId="77777777">
      <w:pPr>
        <w:pStyle w:val="Normaallaadveeb"/>
        <w:shd w:val="clear" w:color="auto" w:fill="FFFFFF"/>
        <w:spacing w:before="0" w:beforeAutospacing="0" w:after="0" w:afterAutospacing="0"/>
        <w:ind w:right="-284"/>
        <w:jc w:val="both"/>
        <w:rPr>
          <w:color w:val="202020"/>
        </w:rPr>
      </w:pPr>
    </w:p>
    <w:p w:rsidRPr="00A1543E" w:rsidR="001D7555" w:rsidP="776DF801" w:rsidRDefault="001D7555" w14:paraId="272C75B6" w14:textId="77777777">
      <w:pPr>
        <w:pStyle w:val="Normaallaadveeb"/>
        <w:shd w:val="clear" w:color="auto" w:fill="FFFFFF" w:themeFill="background1"/>
        <w:spacing w:before="0" w:beforeAutospacing="0" w:after="0" w:afterAutospacing="0"/>
        <w:ind w:right="-284"/>
        <w:jc w:val="both"/>
        <w:rPr>
          <w:color w:val="202020"/>
        </w:rPr>
      </w:pPr>
      <w:r w:rsidRPr="00541828">
        <w:rPr>
          <w:color w:val="202020"/>
        </w:rPr>
        <w:t>(2) Vallasasja läbivaatusele kohaldatakse korrakaitseseaduse § 49 lõigetes 2–4, 5</w:t>
      </w:r>
      <w:r w:rsidRPr="00541828">
        <w:rPr>
          <w:color w:val="202020"/>
          <w:bdr w:val="none" w:color="auto" w:sz="0" w:space="0" w:frame="1"/>
          <w:vertAlign w:val="superscript"/>
        </w:rPr>
        <w:t>1</w:t>
      </w:r>
      <w:r w:rsidRPr="00541828">
        <w:rPr>
          <w:color w:val="202020"/>
        </w:rPr>
        <w:t> ja 6 sätestatut.</w:t>
      </w:r>
    </w:p>
    <w:p w:rsidRPr="00541828" w:rsidR="001D7555" w:rsidP="00625375" w:rsidRDefault="001D7555" w14:paraId="6FAC8C80" w14:textId="77777777">
      <w:pPr>
        <w:pStyle w:val="Normaallaadveeb"/>
        <w:shd w:val="clear" w:color="auto" w:fill="FFFFFF"/>
        <w:spacing w:before="0" w:beforeAutospacing="0" w:after="0" w:afterAutospacing="0"/>
        <w:ind w:right="-284"/>
        <w:jc w:val="both"/>
        <w:rPr>
          <w:color w:val="202020"/>
        </w:rPr>
      </w:pPr>
    </w:p>
    <w:p w:rsidRPr="00541828" w:rsidR="001D7555" w:rsidP="776DF801" w:rsidRDefault="776DF801" w14:paraId="4996EBFB" w14:textId="78F3D97E">
      <w:pPr>
        <w:pStyle w:val="Pealkiri3"/>
        <w:shd w:val="clear" w:color="auto" w:fill="FFFFFF" w:themeFill="background1"/>
        <w:spacing w:before="0"/>
        <w:ind w:right="-284"/>
        <w:jc w:val="both"/>
        <w:rPr>
          <w:rFonts w:ascii="Times New Roman" w:hAnsi="Times New Roman" w:cs="Times New Roman"/>
          <w:b/>
          <w:bCs/>
          <w:color w:val="000000" w:themeColor="text1"/>
        </w:rPr>
      </w:pPr>
      <w:r w:rsidRPr="776DF801">
        <w:rPr>
          <w:rFonts w:ascii="Times New Roman" w:hAnsi="Times New Roman" w:cs="Times New Roman"/>
          <w:b/>
          <w:bCs/>
          <w:color w:val="202020"/>
        </w:rPr>
        <w:t>§ 54</w:t>
      </w:r>
      <w:r w:rsidRPr="776DF801">
        <w:rPr>
          <w:rFonts w:ascii="Times New Roman" w:hAnsi="Times New Roman" w:cs="Times New Roman"/>
          <w:b/>
          <w:bCs/>
          <w:color w:val="202020"/>
          <w:vertAlign w:val="superscript"/>
        </w:rPr>
        <w:t>10</w:t>
      </w:r>
      <w:r w:rsidRPr="776DF801">
        <w:rPr>
          <w:rFonts w:ascii="Times New Roman" w:hAnsi="Times New Roman" w:cs="Times New Roman"/>
          <w:b/>
          <w:bCs/>
          <w:color w:val="202020"/>
        </w:rPr>
        <w:t>.</w:t>
      </w:r>
      <w:r w:rsidRPr="776DF801">
        <w:rPr>
          <w:rFonts w:ascii="Times New Roman" w:hAnsi="Times New Roman" w:cs="Times New Roman"/>
          <w:b/>
          <w:bCs/>
          <w:color w:val="202020"/>
          <w:vertAlign w:val="superscript"/>
        </w:rPr>
        <w:t xml:space="preserve"> </w:t>
      </w:r>
      <w:r w:rsidRPr="776DF801">
        <w:rPr>
          <w:rFonts w:ascii="Times New Roman" w:hAnsi="Times New Roman" w:cs="Times New Roman"/>
          <w:b/>
          <w:bCs/>
          <w:color w:val="000000" w:themeColor="text1"/>
        </w:rPr>
        <w:t xml:space="preserve">Vallasasja </w:t>
      </w:r>
      <w:proofErr w:type="spellStart"/>
      <w:r w:rsidRPr="776DF801">
        <w:rPr>
          <w:rFonts w:ascii="Times New Roman" w:hAnsi="Times New Roman" w:cs="Times New Roman"/>
          <w:b/>
          <w:bCs/>
          <w:color w:val="000000" w:themeColor="text1"/>
        </w:rPr>
        <w:t>hoiulevõtmine</w:t>
      </w:r>
      <w:proofErr w:type="spellEnd"/>
    </w:p>
    <w:p w:rsidRPr="00541828" w:rsidR="00625375" w:rsidP="00625375" w:rsidRDefault="00625375" w14:paraId="6BBE6BAB" w14:textId="77777777">
      <w:pPr>
        <w:spacing w:after="0"/>
        <w:rPr>
          <w:rFonts w:ascii="Times New Roman" w:hAnsi="Times New Roman" w:cs="Times New Roman"/>
          <w:sz w:val="24"/>
          <w:szCs w:val="24"/>
        </w:rPr>
      </w:pPr>
    </w:p>
    <w:p w:rsidRPr="00541828" w:rsidR="001D7555" w:rsidP="776DF801" w:rsidRDefault="776DF801" w14:paraId="3DE7E229" w14:textId="77777777">
      <w:pPr>
        <w:pStyle w:val="Normaallaadveeb"/>
        <w:numPr>
          <w:ilvl w:val="0"/>
          <w:numId w:val="2"/>
        </w:numPr>
        <w:shd w:val="clear" w:color="auto" w:fill="FFFFFF" w:themeFill="background1"/>
        <w:spacing w:before="0" w:beforeAutospacing="0" w:after="0" w:afterAutospacing="0"/>
        <w:ind w:right="-284"/>
        <w:jc w:val="both"/>
        <w:rPr>
          <w:color w:val="202020"/>
        </w:rPr>
      </w:pPr>
      <w:r w:rsidRPr="776DF801">
        <w:rPr>
          <w:color w:val="202020"/>
        </w:rPr>
        <w:t>Kaitsevägi võib võtta vallasasja hoiule:</w:t>
      </w:r>
      <w:bookmarkStart w:name="para34b8lg1p1" w:id="6"/>
    </w:p>
    <w:bookmarkEnd w:id="6"/>
    <w:p w:rsidRPr="00541828" w:rsidR="001D7555" w:rsidP="776DF801" w:rsidRDefault="776DF801" w14:paraId="03DC20E8" w14:textId="22667169">
      <w:pPr>
        <w:pStyle w:val="Normaallaadveeb"/>
        <w:shd w:val="clear" w:color="auto" w:fill="FFFFFF" w:themeFill="background1"/>
        <w:spacing w:before="0" w:beforeAutospacing="0" w:after="0" w:afterAutospacing="0"/>
        <w:ind w:right="-284"/>
        <w:jc w:val="both"/>
        <w:rPr>
          <w:color w:val="202020"/>
        </w:rPr>
      </w:pPr>
      <w:r w:rsidRPr="776DF801">
        <w:rPr>
          <w:color w:val="202020"/>
        </w:rPr>
        <w:t>1) julgeolekuala või teenistujaid ähvardava vahetu ohu tõrjumiseks või nende vastu suunatud ründe lõpetamiseks;</w:t>
      </w:r>
    </w:p>
    <w:p w:rsidRPr="00541828" w:rsidR="001D7555" w:rsidP="776DF801" w:rsidRDefault="776DF801" w14:paraId="2EE707E0" w14:textId="77777777">
      <w:pPr>
        <w:pStyle w:val="Normaallaadveeb"/>
        <w:shd w:val="clear" w:color="auto" w:fill="FFFFFF" w:themeFill="background1"/>
        <w:spacing w:before="0" w:beforeAutospacing="0" w:after="0" w:afterAutospacing="0"/>
        <w:ind w:right="-284"/>
        <w:jc w:val="both"/>
        <w:rPr>
          <w:color w:val="202020"/>
        </w:rPr>
      </w:pPr>
      <w:r w:rsidRPr="776DF801">
        <w:rPr>
          <w:color w:val="202020"/>
        </w:rPr>
        <w:t xml:space="preserve">2) kui asja valdab isik, kes on käesoleva seaduse § 55 alusel kinni peetud, ning on oht, et isik kasutab asja enda või teise isiku tapmiseks või vigastamiseks või võõra asja kahjustamiseks või põgenemiseks; </w:t>
      </w:r>
    </w:p>
    <w:p w:rsidRPr="00541828" w:rsidR="001D7555" w:rsidP="6364CE00" w:rsidRDefault="001D7555" w14:paraId="7025DA90" w14:textId="1DBA50AE" w14:noSpellErr="1">
      <w:pPr>
        <w:pStyle w:val="Normaallaadveeb"/>
        <w:shd w:val="clear" w:color="auto" w:fill="FFFFFF" w:themeFill="background1"/>
        <w:spacing w:before="0" w:beforeAutospacing="off" w:after="0" w:afterAutospacing="off"/>
        <w:ind w:right="-284"/>
        <w:jc w:val="both"/>
        <w:rPr>
          <w:color w:val="202020"/>
        </w:rPr>
      </w:pPr>
      <w:r w:rsidRPr="00541828" w:rsidR="001D7555">
        <w:rPr>
          <w:color w:val="202020"/>
        </w:rPr>
        <w:t>3) kui käesoleva seaduse § 54</w:t>
      </w:r>
      <w:r w:rsidRPr="00541828" w:rsidR="00C4047C">
        <w:rPr>
          <w:color w:val="202020"/>
          <w:bdr w:val="none" w:color="auto" w:sz="0" w:space="0" w:frame="1"/>
          <w:vertAlign w:val="superscript"/>
        </w:rPr>
        <w:t>7</w:t>
      </w:r>
      <w:r w:rsidRPr="00541828" w:rsidR="001D7555">
        <w:rPr>
          <w:color w:val="202020"/>
          <w:bdr w:val="none" w:color="auto" w:sz="0" w:space="0" w:frame="1"/>
          <w:vertAlign w:val="superscript"/>
        </w:rPr>
        <w:t xml:space="preserve"> </w:t>
      </w:r>
      <w:r w:rsidRPr="00541828" w:rsidR="001D7555">
        <w:rPr>
          <w:color w:val="202020"/>
        </w:rPr>
        <w:t>alusel teostatud turvakontrolli käigus on tuvastatud</w:t>
      </w:r>
      <w:commentRangeStart w:id="1904823783"/>
      <w:r w:rsidRPr="00541828" w:rsidR="001D7555">
        <w:rPr>
          <w:color w:val="202020"/>
        </w:rPr>
        <w:t xml:space="preserve"> asi,</w:t>
      </w:r>
      <w:commentRangeEnd w:id="1904823783"/>
      <w:r>
        <w:rPr>
          <w:rStyle w:val="CommentReference"/>
        </w:rPr>
        <w:commentReference w:id="1904823783"/>
      </w:r>
      <w:r w:rsidRPr="00541828" w:rsidR="001D7555">
        <w:rPr>
          <w:color w:val="202020"/>
        </w:rPr>
        <w:t xml:space="preserve"> mis ei ole seadusega keelatud, kuid võib ohustada isikut ennast või teist isikut või kahjustada Kaitseväe ülesannete täitmist;</w:t>
      </w:r>
    </w:p>
    <w:p w:rsidRPr="00541828" w:rsidR="001D7555" w:rsidP="776DF801" w:rsidRDefault="001D7555" w14:paraId="773EBD5F" w14:textId="0FB5E3BB">
      <w:pPr>
        <w:pStyle w:val="Normaallaadveeb"/>
        <w:shd w:val="clear" w:color="auto" w:fill="FFFFFF" w:themeFill="background1"/>
        <w:spacing w:before="0" w:beforeAutospacing="0" w:after="0" w:afterAutospacing="0"/>
        <w:ind w:right="-284"/>
        <w:jc w:val="both"/>
        <w:rPr>
          <w:color w:val="202020"/>
        </w:rPr>
      </w:pPr>
      <w:r w:rsidRPr="00541828">
        <w:rPr>
          <w:color w:val="202020"/>
        </w:rPr>
        <w:t>4) kui vallasasja on lubatud käesoleva seaduse § 54</w:t>
      </w:r>
      <w:r w:rsidRPr="00541828" w:rsidR="00C4047C">
        <w:rPr>
          <w:color w:val="202020"/>
          <w:bdr w:val="none" w:color="auto" w:sz="0" w:space="0" w:frame="1"/>
          <w:vertAlign w:val="superscript"/>
        </w:rPr>
        <w:t>9</w:t>
      </w:r>
      <w:r w:rsidRPr="00541828">
        <w:rPr>
          <w:color w:val="202020"/>
        </w:rPr>
        <w:t xml:space="preserve"> alusel läbi vaadata ning </w:t>
      </w:r>
      <w:proofErr w:type="spellStart"/>
      <w:r w:rsidRPr="00541828">
        <w:rPr>
          <w:color w:val="202020"/>
        </w:rPr>
        <w:t>hoiulevõtmine</w:t>
      </w:r>
      <w:proofErr w:type="spellEnd"/>
      <w:r w:rsidRPr="00541828">
        <w:rPr>
          <w:color w:val="202020"/>
        </w:rPr>
        <w:t xml:space="preserve"> on vajalik, et võtta vallasasja kohta proovi, samuti teostada vallasasja mõõtmisi või teha ekspertiisi.</w:t>
      </w:r>
    </w:p>
    <w:p w:rsidRPr="00541828" w:rsidR="00E92ED2" w:rsidP="00625375" w:rsidRDefault="00E92ED2" w14:paraId="6BD33C1F" w14:textId="77777777">
      <w:pPr>
        <w:pStyle w:val="Normaallaadveeb"/>
        <w:shd w:val="clear" w:color="auto" w:fill="FFFFFF"/>
        <w:spacing w:before="0" w:beforeAutospacing="0" w:after="0" w:afterAutospacing="0"/>
        <w:ind w:right="-284"/>
        <w:jc w:val="both"/>
        <w:rPr>
          <w:color w:val="202020"/>
        </w:rPr>
      </w:pPr>
    </w:p>
    <w:p w:rsidRPr="00541828" w:rsidR="001D7555" w:rsidP="776DF801" w:rsidRDefault="776DF801" w14:paraId="3CF3D77A" w14:textId="032E6816">
      <w:pPr>
        <w:pStyle w:val="Normaallaadveeb"/>
        <w:shd w:val="clear" w:color="auto" w:fill="FFFFFF" w:themeFill="background1"/>
        <w:spacing w:before="0" w:beforeAutospacing="0" w:after="0" w:afterAutospacing="0"/>
        <w:ind w:right="-284"/>
        <w:jc w:val="both"/>
        <w:rPr>
          <w:color w:val="202020"/>
        </w:rPr>
      </w:pPr>
      <w:r w:rsidRPr="776DF801">
        <w:rPr>
          <w:color w:val="202020"/>
        </w:rPr>
        <w:t xml:space="preserve">(2) Vallasasja </w:t>
      </w:r>
      <w:proofErr w:type="spellStart"/>
      <w:r w:rsidRPr="776DF801">
        <w:rPr>
          <w:color w:val="202020"/>
        </w:rPr>
        <w:t>hoiulevõtmisele</w:t>
      </w:r>
      <w:proofErr w:type="spellEnd"/>
      <w:r w:rsidRPr="776DF801">
        <w:rPr>
          <w:color w:val="202020"/>
        </w:rPr>
        <w:t xml:space="preserve"> kohaldatakse korrakaitseseaduse § 52 lõigetes 2–4 sätestatut.</w:t>
      </w:r>
    </w:p>
    <w:p w:rsidRPr="00541828" w:rsidR="00E92ED2" w:rsidP="00625375" w:rsidRDefault="00E92ED2" w14:paraId="265BB842" w14:textId="77777777">
      <w:pPr>
        <w:pStyle w:val="Normaallaadveeb"/>
        <w:shd w:val="clear" w:color="auto" w:fill="FFFFFF"/>
        <w:spacing w:before="0" w:beforeAutospacing="0" w:after="0" w:afterAutospacing="0"/>
        <w:ind w:right="-284"/>
        <w:jc w:val="both"/>
        <w:rPr>
          <w:color w:val="202020"/>
        </w:rPr>
      </w:pPr>
    </w:p>
    <w:p w:rsidRPr="00541828" w:rsidR="00E92ED2" w:rsidP="00625375" w:rsidRDefault="001D7555" w14:paraId="4DC5D689" w14:textId="14C06727">
      <w:pPr>
        <w:pStyle w:val="Normaallaadveeb"/>
        <w:spacing w:before="0" w:beforeAutospacing="0" w:after="0" w:afterAutospacing="0"/>
        <w:ind w:right="-284"/>
        <w:jc w:val="both"/>
        <w:rPr>
          <w:b/>
          <w:bCs/>
          <w:color w:val="202020"/>
        </w:rPr>
      </w:pPr>
      <w:r w:rsidRPr="00541828">
        <w:rPr>
          <w:b/>
          <w:bCs/>
          <w:color w:val="202020"/>
        </w:rPr>
        <w:t>§ 54</w:t>
      </w:r>
      <w:r w:rsidRPr="00541828" w:rsidR="005437A4">
        <w:rPr>
          <w:b/>
          <w:bCs/>
          <w:color w:val="202020"/>
          <w:vertAlign w:val="superscript"/>
        </w:rPr>
        <w:t>11</w:t>
      </w:r>
      <w:r w:rsidRPr="00541828">
        <w:rPr>
          <w:b/>
          <w:bCs/>
          <w:color w:val="202020"/>
        </w:rPr>
        <w:t>. Isikuandmete töötlemine jälgimisseadmestiku kasutamisega</w:t>
      </w:r>
    </w:p>
    <w:p w:rsidRPr="00541828" w:rsidR="00625375" w:rsidP="00625375" w:rsidRDefault="00625375" w14:paraId="0B302E9B" w14:textId="77777777">
      <w:pPr>
        <w:pStyle w:val="Normaallaadveeb"/>
        <w:spacing w:before="0" w:beforeAutospacing="0" w:after="0" w:afterAutospacing="0"/>
        <w:ind w:right="-284"/>
        <w:jc w:val="both"/>
        <w:rPr>
          <w:b/>
          <w:bCs/>
          <w:color w:val="202020"/>
        </w:rPr>
      </w:pPr>
    </w:p>
    <w:p w:rsidRPr="00541828" w:rsidR="00FB2B3F" w:rsidP="6364CE00" w:rsidRDefault="001D7555" w14:paraId="7D0F9B45" w14:textId="1EA61345" w14:noSpellErr="1">
      <w:pPr>
        <w:pStyle w:val="Normaallaadveeb"/>
        <w:spacing w:before="0" w:beforeAutospacing="off" w:after="0" w:afterAutospacing="off"/>
        <w:ind w:right="-284"/>
        <w:jc w:val="both"/>
        <w:rPr>
          <w:color w:val="202020"/>
        </w:rPr>
      </w:pPr>
      <w:r w:rsidRPr="6364CE00" w:rsidR="001D7555">
        <w:rPr>
          <w:color w:val="202020"/>
        </w:rPr>
        <w:t xml:space="preserve">Kaitsevägi võib julgeolekualal ja selle vahetus läheduses toimuva jälgimiseks kasutada pilti edastavat või salvestavat jälgimisseadmestikku, kui see on vajalik Kaitseväe julgeolekuala või </w:t>
      </w:r>
      <w:r w:rsidRPr="6364CE00" w:rsidR="001D7555">
        <w:rPr>
          <w:color w:val="202020"/>
        </w:rPr>
        <w:t>teenistujaid ähvardava ohu ennetamiseks, väljaselgitamiseks või tõrjumiseks või nende vastu suunatud ründe lõpetamiseks.</w:t>
      </w:r>
      <w:r w:rsidRPr="6364CE00" w:rsidR="00E92ED2">
        <w:rPr>
          <w:color w:val="202020"/>
        </w:rPr>
        <w:t>“;</w:t>
      </w:r>
      <w:commentRangeEnd w:id="200608178"/>
      <w:r>
        <w:rPr>
          <w:rStyle w:val="CommentReference"/>
        </w:rPr>
        <w:commentReference w:id="200608178"/>
      </w:r>
    </w:p>
    <w:p w:rsidRPr="00541828" w:rsidR="00FB2B3F" w:rsidP="00625375" w:rsidRDefault="00FB2B3F" w14:paraId="35CC8C1E" w14:textId="7AACF949">
      <w:pPr>
        <w:pStyle w:val="Vahedeta"/>
        <w:ind w:right="-284"/>
        <w:jc w:val="both"/>
        <w:rPr>
          <w:rFonts w:cs="Times New Roman"/>
          <w:szCs w:val="24"/>
        </w:rPr>
      </w:pPr>
    </w:p>
    <w:p w:rsidRPr="00541828" w:rsidR="00652EA8" w:rsidP="00625375" w:rsidRDefault="001432B4" w14:paraId="7A27EB13" w14:textId="1621CFBA">
      <w:pPr>
        <w:pStyle w:val="Vahedeta"/>
        <w:ind w:right="-284"/>
        <w:jc w:val="both"/>
        <w:rPr>
          <w:rFonts w:cs="Times New Roman"/>
          <w:szCs w:val="24"/>
        </w:rPr>
      </w:pPr>
      <w:r w:rsidRPr="00541828">
        <w:rPr>
          <w:rFonts w:cs="Times New Roman"/>
          <w:b/>
          <w:szCs w:val="24"/>
        </w:rPr>
        <w:t>1</w:t>
      </w:r>
      <w:r>
        <w:rPr>
          <w:rFonts w:cs="Times New Roman"/>
          <w:b/>
          <w:szCs w:val="24"/>
        </w:rPr>
        <w:t>3</w:t>
      </w:r>
      <w:r w:rsidRPr="00541828" w:rsidR="00D11A59">
        <w:rPr>
          <w:rFonts w:cs="Times New Roman"/>
          <w:b/>
          <w:szCs w:val="24"/>
        </w:rPr>
        <w:t xml:space="preserve">) </w:t>
      </w:r>
      <w:r w:rsidR="000B13B0">
        <w:rPr>
          <w:rFonts w:cs="Times New Roman"/>
          <w:szCs w:val="24"/>
        </w:rPr>
        <w:t>paragrahv</w:t>
      </w:r>
      <w:r w:rsidRPr="00541828" w:rsidR="00D11A59">
        <w:rPr>
          <w:rFonts w:cs="Times New Roman"/>
          <w:szCs w:val="24"/>
        </w:rPr>
        <w:t>i 55 lõi</w:t>
      </w:r>
      <w:r w:rsidR="00F40F3A">
        <w:rPr>
          <w:rFonts w:cs="Times New Roman"/>
          <w:szCs w:val="24"/>
        </w:rPr>
        <w:t>ge</w:t>
      </w:r>
      <w:r w:rsidRPr="00541828" w:rsidR="00D11A59">
        <w:rPr>
          <w:rFonts w:cs="Times New Roman"/>
          <w:szCs w:val="24"/>
        </w:rPr>
        <w:t xml:space="preserve"> 1 muudetakse </w:t>
      </w:r>
      <w:r w:rsidRPr="00541828" w:rsidR="00652EA8">
        <w:rPr>
          <w:rFonts w:cs="Times New Roman"/>
          <w:szCs w:val="24"/>
        </w:rPr>
        <w:t>ja sõnastatakse järgmiselt:</w:t>
      </w:r>
    </w:p>
    <w:p w:rsidRPr="00541828" w:rsidR="00652EA8" w:rsidP="00625375" w:rsidRDefault="00652EA8" w14:paraId="5EF5591D" w14:textId="77777777">
      <w:pPr>
        <w:pStyle w:val="Vahedeta"/>
        <w:ind w:right="-284"/>
        <w:jc w:val="both"/>
        <w:rPr>
          <w:rFonts w:cs="Times New Roman"/>
          <w:szCs w:val="24"/>
        </w:rPr>
      </w:pPr>
    </w:p>
    <w:p w:rsidRPr="00541828" w:rsidR="00D11A59" w:rsidP="2FE270A7" w:rsidRDefault="00D11A59" w14:paraId="182B3199" w14:textId="7EAEBE51" w14:noSpellErr="1">
      <w:pPr>
        <w:pStyle w:val="Vahedeta"/>
        <w:ind w:right="-284"/>
        <w:jc w:val="both"/>
        <w:rPr>
          <w:rFonts w:cs="Times New Roman"/>
        </w:rPr>
      </w:pPr>
      <w:r w:rsidRPr="2FE270A7" w:rsidR="00D11A59">
        <w:rPr>
          <w:rFonts w:cs="Times New Roman"/>
        </w:rPr>
        <w:t>„(1) Kaitsevä</w:t>
      </w:r>
      <w:r w:rsidRPr="2FE270A7" w:rsidR="00DE302A">
        <w:rPr>
          <w:rFonts w:cs="Times New Roman"/>
        </w:rPr>
        <w:t>gi</w:t>
      </w:r>
      <w:r w:rsidRPr="2FE270A7" w:rsidR="00D11A59">
        <w:rPr>
          <w:rFonts w:cs="Times New Roman"/>
        </w:rPr>
        <w:t xml:space="preserve"> võib </w:t>
      </w:r>
      <w:commentRangeStart w:id="1958367373"/>
      <w:r w:rsidRPr="2FE270A7" w:rsidR="00D11A59">
        <w:rPr>
          <w:rFonts w:cs="Times New Roman"/>
        </w:rPr>
        <w:t xml:space="preserve">kinni pidada julgeolekualal või selle vahetus läheduses </w:t>
      </w:r>
      <w:commentRangeEnd w:id="1958367373"/>
      <w:r>
        <w:rPr>
          <w:rStyle w:val="CommentReference"/>
        </w:rPr>
        <w:commentReference w:id="1958367373"/>
      </w:r>
      <w:r w:rsidRPr="2FE270A7" w:rsidR="00D11A59">
        <w:rPr>
          <w:rFonts w:cs="Times New Roman"/>
        </w:rPr>
        <w:t>viibiva isiku, sulgedes ta ruumi või sõidukisse või piirates muul viisil olulisel määral tema füüsilist vabadust ja kelle kohta on põhjendatult alust arvata, et ta:</w:t>
      </w:r>
    </w:p>
    <w:p w:rsidRPr="00541828" w:rsidR="00D11A59" w:rsidP="00625375" w:rsidRDefault="00D11A59" w14:paraId="4C1A8822" w14:textId="1FF0E2D8">
      <w:pPr>
        <w:pStyle w:val="Vahedeta"/>
        <w:ind w:right="-284"/>
        <w:jc w:val="both"/>
        <w:rPr>
          <w:rFonts w:cs="Times New Roman"/>
          <w:szCs w:val="24"/>
        </w:rPr>
      </w:pPr>
      <w:r w:rsidRPr="00541828">
        <w:rPr>
          <w:rFonts w:cs="Times New Roman"/>
          <w:szCs w:val="24"/>
        </w:rPr>
        <w:t>1) tungib või on tunginud julgeolekualale või viibib seal asjakohase loa või muu seadusliku aluseta;</w:t>
      </w:r>
    </w:p>
    <w:p w:rsidRPr="00541828" w:rsidR="00D11A59" w:rsidP="00625375" w:rsidRDefault="00D11A59" w14:paraId="30E55A1E" w14:textId="64E814D0">
      <w:pPr>
        <w:pStyle w:val="Vahedeta"/>
        <w:ind w:right="-284"/>
        <w:jc w:val="both"/>
        <w:rPr>
          <w:rFonts w:cs="Times New Roman"/>
          <w:szCs w:val="24"/>
        </w:rPr>
      </w:pPr>
      <w:r w:rsidRPr="00541828">
        <w:rPr>
          <w:rFonts w:cs="Times New Roman"/>
          <w:szCs w:val="24"/>
        </w:rPr>
        <w:t xml:space="preserve">2) on toime pannud süüteo Kaitseväe julgeolekuala või teenistujate vastu; </w:t>
      </w:r>
    </w:p>
    <w:p w:rsidR="00D11A59" w:rsidP="00625375" w:rsidRDefault="00D11A59" w14:paraId="69BEFB9A" w14:textId="6DA536F9">
      <w:pPr>
        <w:pStyle w:val="Vahedeta"/>
        <w:ind w:right="-284"/>
        <w:jc w:val="both"/>
        <w:rPr>
          <w:rFonts w:cs="Times New Roman"/>
          <w:szCs w:val="24"/>
        </w:rPr>
      </w:pPr>
      <w:r w:rsidRPr="00541828">
        <w:rPr>
          <w:rFonts w:cs="Times New Roman"/>
          <w:szCs w:val="24"/>
        </w:rPr>
        <w:t>3) ohustab julgeolekuala, teenistujaid või julgeolekualal viibivaid teisi isikuid või ennast.</w:t>
      </w:r>
      <w:r w:rsidR="00F40F3A">
        <w:rPr>
          <w:rFonts w:cs="Times New Roman"/>
          <w:szCs w:val="24"/>
        </w:rPr>
        <w:t>“;</w:t>
      </w:r>
    </w:p>
    <w:p w:rsidRPr="00541828" w:rsidR="007C4649" w:rsidP="00625375" w:rsidRDefault="007C4649" w14:paraId="7EAA81E5" w14:textId="77777777">
      <w:pPr>
        <w:pStyle w:val="Vahedeta"/>
        <w:ind w:right="-284"/>
        <w:jc w:val="both"/>
        <w:rPr>
          <w:rFonts w:cs="Times New Roman"/>
          <w:szCs w:val="24"/>
        </w:rPr>
      </w:pPr>
    </w:p>
    <w:p w:rsidRPr="00541828" w:rsidR="00652EA8" w:rsidP="00625375" w:rsidRDefault="001432B4" w14:paraId="3E8A9B7F" w14:textId="4A40DAE3">
      <w:pPr>
        <w:pStyle w:val="Vahedeta"/>
        <w:ind w:right="-284"/>
        <w:jc w:val="both"/>
        <w:rPr>
          <w:rFonts w:cs="Times New Roman"/>
          <w:szCs w:val="24"/>
        </w:rPr>
      </w:pPr>
      <w:r w:rsidRPr="00541828">
        <w:rPr>
          <w:rFonts w:cs="Times New Roman"/>
          <w:b/>
          <w:szCs w:val="24"/>
        </w:rPr>
        <w:t>1</w:t>
      </w:r>
      <w:r>
        <w:rPr>
          <w:rFonts w:cs="Times New Roman"/>
          <w:b/>
          <w:szCs w:val="24"/>
        </w:rPr>
        <w:t>4</w:t>
      </w:r>
      <w:r w:rsidRPr="00541828" w:rsidR="00652EA8">
        <w:rPr>
          <w:rFonts w:cs="Times New Roman"/>
          <w:szCs w:val="24"/>
        </w:rPr>
        <w:t>) paragrahvi 55 täiendatakse lõikega 1</w:t>
      </w:r>
      <w:r w:rsidRPr="00541828" w:rsidR="00652EA8">
        <w:rPr>
          <w:rFonts w:cs="Times New Roman"/>
          <w:szCs w:val="24"/>
          <w:vertAlign w:val="superscript"/>
        </w:rPr>
        <w:t>1</w:t>
      </w:r>
      <w:r w:rsidRPr="00541828" w:rsidR="00652EA8">
        <w:rPr>
          <w:rFonts w:cs="Times New Roman"/>
          <w:szCs w:val="24"/>
        </w:rPr>
        <w:t xml:space="preserve"> järgmises sõnastuses:</w:t>
      </w:r>
    </w:p>
    <w:p w:rsidRPr="00541828" w:rsidR="00652EA8" w:rsidP="00652EA8" w:rsidRDefault="00652EA8" w14:paraId="00748D48" w14:textId="77777777">
      <w:pPr>
        <w:pStyle w:val="Vahedeta"/>
        <w:ind w:right="-284"/>
        <w:jc w:val="both"/>
        <w:rPr>
          <w:rFonts w:cs="Times New Roman"/>
          <w:szCs w:val="24"/>
        </w:rPr>
      </w:pPr>
    </w:p>
    <w:p w:rsidRPr="00541828" w:rsidR="00652EA8" w:rsidP="00652EA8" w:rsidRDefault="00652EA8" w14:paraId="3C1BBBB0" w14:textId="120236EA">
      <w:pPr>
        <w:pStyle w:val="Vahedeta"/>
        <w:ind w:right="-284"/>
        <w:jc w:val="both"/>
        <w:rPr>
          <w:rFonts w:cs="Times New Roman"/>
          <w:szCs w:val="24"/>
        </w:rPr>
      </w:pPr>
      <w:r w:rsidRPr="00541828">
        <w:rPr>
          <w:rFonts w:cs="Times New Roman"/>
          <w:szCs w:val="24"/>
        </w:rPr>
        <w:t>„(1</w:t>
      </w:r>
      <w:r w:rsidRPr="00541828">
        <w:rPr>
          <w:rFonts w:cs="Times New Roman"/>
          <w:szCs w:val="24"/>
          <w:vertAlign w:val="superscript"/>
        </w:rPr>
        <w:t>1</w:t>
      </w:r>
      <w:r w:rsidRPr="00541828">
        <w:rPr>
          <w:rFonts w:cs="Times New Roman"/>
          <w:szCs w:val="24"/>
        </w:rPr>
        <w:t>) Kinnipeetud isikut teavitatakse kinnipidamise põhjusest.“;</w:t>
      </w:r>
    </w:p>
    <w:p w:rsidR="00DC1A36" w:rsidP="00625375" w:rsidRDefault="00DC1A36" w14:paraId="7056040F" w14:textId="4E450659">
      <w:pPr>
        <w:pStyle w:val="Vahedeta"/>
        <w:ind w:right="-284"/>
        <w:jc w:val="both"/>
        <w:rPr>
          <w:rFonts w:cs="Times New Roman"/>
          <w:szCs w:val="24"/>
        </w:rPr>
      </w:pPr>
    </w:p>
    <w:p w:rsidR="00F40F3A" w:rsidP="00625375" w:rsidRDefault="001432B4" w14:paraId="49116092" w14:textId="351A16C0">
      <w:pPr>
        <w:pStyle w:val="Vahedeta"/>
        <w:ind w:right="-284"/>
        <w:jc w:val="both"/>
        <w:rPr>
          <w:rFonts w:cs="Times New Roman"/>
          <w:szCs w:val="24"/>
        </w:rPr>
      </w:pPr>
      <w:r w:rsidRPr="00B40173">
        <w:rPr>
          <w:rFonts w:cs="Times New Roman"/>
          <w:b/>
          <w:szCs w:val="24"/>
        </w:rPr>
        <w:t>1</w:t>
      </w:r>
      <w:r>
        <w:rPr>
          <w:rFonts w:cs="Times New Roman"/>
          <w:b/>
          <w:szCs w:val="24"/>
        </w:rPr>
        <w:t>5</w:t>
      </w:r>
      <w:r w:rsidRPr="00B40173" w:rsidR="00F40F3A">
        <w:rPr>
          <w:rFonts w:cs="Times New Roman"/>
          <w:b/>
          <w:szCs w:val="24"/>
        </w:rPr>
        <w:t>)</w:t>
      </w:r>
      <w:r w:rsidR="00F40F3A">
        <w:rPr>
          <w:rFonts w:cs="Times New Roman"/>
          <w:szCs w:val="24"/>
        </w:rPr>
        <w:t xml:space="preserve"> paragrahvi 55 lõige 2 muudetakse ja sõnastatakse järgmiselt:</w:t>
      </w:r>
    </w:p>
    <w:p w:rsidR="00F40F3A" w:rsidP="00625375" w:rsidRDefault="00F40F3A" w14:paraId="28E50D90" w14:textId="78E51E81">
      <w:pPr>
        <w:pStyle w:val="Vahedeta"/>
        <w:ind w:right="-284"/>
        <w:jc w:val="both"/>
        <w:rPr>
          <w:rFonts w:cs="Times New Roman"/>
          <w:szCs w:val="24"/>
        </w:rPr>
      </w:pPr>
    </w:p>
    <w:p w:rsidR="00F40F3A" w:rsidP="00625375" w:rsidRDefault="00F40F3A" w14:paraId="08D02351" w14:textId="7E14CE50">
      <w:pPr>
        <w:pStyle w:val="Vahedeta"/>
        <w:ind w:right="-284"/>
        <w:jc w:val="both"/>
        <w:rPr>
          <w:rFonts w:cs="Times New Roman"/>
          <w:szCs w:val="24"/>
        </w:rPr>
      </w:pPr>
      <w:r>
        <w:rPr>
          <w:rFonts w:cs="Times New Roman"/>
          <w:szCs w:val="24"/>
        </w:rPr>
        <w:t>„</w:t>
      </w:r>
      <w:r w:rsidRPr="00F40F3A">
        <w:rPr>
          <w:rFonts w:cs="Times New Roman"/>
          <w:szCs w:val="24"/>
        </w:rPr>
        <w:t>(2) Käesoleva paragrahvi lõike 1 punktis 1 sätestatud alusel kinni peetud isik, keda ei ole põhjust kahtlustada süüteo toimepanemises, tuleb viivitamata juhatada julgeolekualalt välja ja vabastada.“;</w:t>
      </w:r>
    </w:p>
    <w:p w:rsidRPr="00541828" w:rsidR="00F40F3A" w:rsidP="00625375" w:rsidRDefault="00F40F3A" w14:paraId="7F3BE10C" w14:textId="77777777">
      <w:pPr>
        <w:pStyle w:val="Vahedeta"/>
        <w:ind w:right="-284"/>
        <w:jc w:val="both"/>
        <w:rPr>
          <w:rFonts w:cs="Times New Roman"/>
          <w:szCs w:val="24"/>
        </w:rPr>
      </w:pPr>
    </w:p>
    <w:p w:rsidRPr="00D60146" w:rsidR="00DC1A36" w:rsidP="00625375" w:rsidRDefault="001432B4" w14:paraId="3FA29F9D" w14:textId="012E82B8">
      <w:pPr>
        <w:pStyle w:val="Vahedeta"/>
        <w:ind w:right="-284"/>
        <w:jc w:val="both"/>
        <w:rPr>
          <w:rFonts w:cs="Times New Roman"/>
          <w:szCs w:val="24"/>
        </w:rPr>
      </w:pPr>
      <w:r w:rsidRPr="776DF801">
        <w:rPr>
          <w:rFonts w:cs="Times New Roman"/>
          <w:b/>
          <w:bCs/>
        </w:rPr>
        <w:t>1</w:t>
      </w:r>
      <w:r>
        <w:rPr>
          <w:rFonts w:cs="Times New Roman"/>
          <w:b/>
          <w:bCs/>
        </w:rPr>
        <w:t>6</w:t>
      </w:r>
      <w:r w:rsidRPr="776DF801" w:rsidR="776DF801">
        <w:rPr>
          <w:rFonts w:cs="Times New Roman"/>
          <w:b/>
          <w:bCs/>
        </w:rPr>
        <w:t xml:space="preserve">) </w:t>
      </w:r>
      <w:r w:rsidRPr="776DF801" w:rsidR="776DF801">
        <w:rPr>
          <w:rFonts w:cs="Times New Roman"/>
        </w:rPr>
        <w:t>paragrahv</w:t>
      </w:r>
      <w:r w:rsidRPr="776DF801" w:rsidR="776DF801">
        <w:rPr>
          <w:rFonts w:cs="Times New Roman"/>
          <w:b/>
          <w:bCs/>
        </w:rPr>
        <w:t xml:space="preserve"> </w:t>
      </w:r>
      <w:r w:rsidRPr="776DF801" w:rsidR="776DF801">
        <w:rPr>
          <w:rFonts w:cs="Times New Roman"/>
        </w:rPr>
        <w:t>56 tunnistatakse kehtetuks.</w:t>
      </w:r>
    </w:p>
    <w:p w:rsidR="776DF801" w:rsidP="776DF801" w:rsidRDefault="776DF801" w14:paraId="721EE763" w14:textId="05B793DC">
      <w:pPr>
        <w:pStyle w:val="Vahedeta"/>
        <w:ind w:right="-284"/>
        <w:jc w:val="both"/>
        <w:rPr>
          <w:rFonts w:cs="Times New Roman"/>
        </w:rPr>
      </w:pPr>
    </w:p>
    <w:p w:rsidR="776DF801" w:rsidP="776DF801" w:rsidRDefault="776DF801" w14:paraId="4F049650" w14:textId="6EBB506C" w14:noSpellErr="1">
      <w:pPr>
        <w:pStyle w:val="Vahedeta"/>
        <w:ind w:right="-284"/>
        <w:jc w:val="both"/>
        <w:rPr>
          <w:rFonts w:cs="Times New Roman"/>
        </w:rPr>
      </w:pPr>
      <w:r w:rsidRPr="2FE270A7" w:rsidR="776DF801">
        <w:rPr>
          <w:rFonts w:cs="Times New Roman"/>
          <w:b w:val="1"/>
          <w:bCs w:val="1"/>
        </w:rPr>
        <w:t>§ 2. Elektroonilise side seaduse muutmine</w:t>
      </w:r>
    </w:p>
    <w:p w:rsidR="776DF801" w:rsidP="776DF801" w:rsidRDefault="776DF801" w14:paraId="584DDDCF" w14:textId="4CC787B7">
      <w:pPr>
        <w:pStyle w:val="Vahedeta"/>
        <w:ind w:right="-284"/>
        <w:jc w:val="both"/>
        <w:rPr>
          <w:rFonts w:cs="Times New Roman"/>
          <w:b/>
          <w:bCs/>
        </w:rPr>
      </w:pPr>
    </w:p>
    <w:p w:rsidR="776DF801" w:rsidP="776DF801" w:rsidRDefault="776DF801" w14:paraId="7BE08563" w14:textId="02543E37">
      <w:pPr>
        <w:pStyle w:val="Vahedeta"/>
        <w:ind w:right="-284"/>
        <w:jc w:val="both"/>
        <w:rPr>
          <w:rFonts w:cs="Times New Roman"/>
        </w:rPr>
      </w:pPr>
      <w:r w:rsidRPr="776DF801">
        <w:rPr>
          <w:rFonts w:cs="Times New Roman"/>
        </w:rPr>
        <w:t>Elektroonilise side seaduse § 115 lõike 1 punktist 1 jäetakse välja sõna "tähistatud".</w:t>
      </w:r>
    </w:p>
    <w:p w:rsidRPr="00D60146" w:rsidR="001D5C86" w:rsidP="00625375" w:rsidRDefault="001D5C86" w14:paraId="3A72B93A" w14:textId="77777777">
      <w:pPr>
        <w:pStyle w:val="Vahedeta"/>
        <w:ind w:right="-284"/>
        <w:jc w:val="both"/>
        <w:rPr>
          <w:rFonts w:cs="Times New Roman"/>
          <w:szCs w:val="24"/>
        </w:rPr>
      </w:pPr>
    </w:p>
    <w:p w:rsidRPr="00D60146" w:rsidR="003312A6" w:rsidP="776DF801" w:rsidRDefault="776DF801" w14:paraId="61034390" w14:textId="72BEA5AC">
      <w:pPr>
        <w:pStyle w:val="Vahedeta"/>
        <w:ind w:right="-284"/>
        <w:jc w:val="both"/>
        <w:rPr>
          <w:rFonts w:cs="Times New Roman"/>
          <w:b/>
          <w:bCs/>
        </w:rPr>
      </w:pPr>
      <w:r w:rsidRPr="776DF801">
        <w:rPr>
          <w:rFonts w:cs="Times New Roman"/>
          <w:b/>
          <w:bCs/>
        </w:rPr>
        <w:t>§ 3. Kaitseliidu seaduse muutmine</w:t>
      </w:r>
    </w:p>
    <w:p w:rsidRPr="00D60146" w:rsidR="002621C0" w:rsidP="00625375" w:rsidRDefault="002621C0" w14:paraId="5543C467" w14:textId="77777777">
      <w:pPr>
        <w:pStyle w:val="Vahedeta"/>
        <w:ind w:right="-284"/>
        <w:jc w:val="both"/>
        <w:rPr>
          <w:rFonts w:cs="Times New Roman"/>
          <w:szCs w:val="24"/>
        </w:rPr>
      </w:pPr>
    </w:p>
    <w:p w:rsidR="00674553" w:rsidP="776DF801" w:rsidRDefault="00E82DDF" w14:paraId="0C054930" w14:textId="0FE155C8">
      <w:pPr>
        <w:pStyle w:val="Vahedeta"/>
        <w:ind w:right="-284"/>
        <w:jc w:val="both"/>
        <w:rPr>
          <w:rFonts w:cs="Times New Roman"/>
        </w:rPr>
      </w:pPr>
      <w:r w:rsidRPr="776DF801">
        <w:rPr>
          <w:rFonts w:cs="Times New Roman"/>
        </w:rPr>
        <w:t>Kaitseliidu</w:t>
      </w:r>
      <w:r w:rsidRPr="776DF801" w:rsidR="00674553">
        <w:rPr>
          <w:rFonts w:cs="Times New Roman"/>
        </w:rPr>
        <w:t xml:space="preserve"> seaduses tehakse järgmised muudatused:</w:t>
      </w:r>
    </w:p>
    <w:p w:rsidR="00674553" w:rsidP="00625375" w:rsidRDefault="00674553" w14:paraId="52A48A22" w14:textId="77777777">
      <w:pPr>
        <w:pStyle w:val="Vahedeta"/>
        <w:ind w:right="-284"/>
        <w:jc w:val="both"/>
        <w:rPr>
          <w:rFonts w:cs="Times New Roman"/>
          <w:szCs w:val="24"/>
        </w:rPr>
      </w:pPr>
    </w:p>
    <w:p w:rsidRPr="00D60146" w:rsidR="00E82DDF" w:rsidP="776DF801" w:rsidRDefault="00674553" w14:paraId="23D27C23" w14:textId="642C4F65">
      <w:pPr>
        <w:pStyle w:val="Vahedeta"/>
        <w:ind w:right="-284"/>
        <w:jc w:val="both"/>
        <w:rPr>
          <w:rFonts w:cs="Times New Roman"/>
        </w:rPr>
      </w:pPr>
      <w:r w:rsidRPr="776DF801">
        <w:rPr>
          <w:rFonts w:cs="Times New Roman"/>
          <w:b/>
          <w:bCs/>
        </w:rPr>
        <w:t>1)</w:t>
      </w:r>
      <w:r w:rsidRPr="776DF801" w:rsidR="00E82DDF">
        <w:rPr>
          <w:rFonts w:cs="Times New Roman"/>
        </w:rPr>
        <w:t xml:space="preserve"> </w:t>
      </w:r>
      <w:r w:rsidRPr="776DF801">
        <w:rPr>
          <w:rFonts w:cs="Times New Roman"/>
        </w:rPr>
        <w:t xml:space="preserve">paragrahvi </w:t>
      </w:r>
      <w:r w:rsidRPr="776DF801" w:rsidR="00E82DDF">
        <w:rPr>
          <w:rFonts w:cs="Times New Roman"/>
        </w:rPr>
        <w:t>85 täiendatakse lõikega </w:t>
      </w:r>
      <w:r w:rsidRPr="776DF801" w:rsidR="00E63DE0">
        <w:rPr>
          <w:rFonts w:cs="Times New Roman"/>
        </w:rPr>
        <w:t>2</w:t>
      </w:r>
      <w:r w:rsidRPr="776DF801" w:rsidR="00E63DE0">
        <w:rPr>
          <w:rFonts w:cs="Times New Roman"/>
          <w:vertAlign w:val="superscript"/>
        </w:rPr>
        <w:t>2</w:t>
      </w:r>
      <w:r w:rsidRPr="776DF801" w:rsidR="00E63DE0">
        <w:rPr>
          <w:rFonts w:cs="Times New Roman"/>
        </w:rPr>
        <w:t xml:space="preserve"> järgmises sõnastuses:</w:t>
      </w:r>
    </w:p>
    <w:p w:rsidRPr="00D60146" w:rsidR="00E63DE0" w:rsidP="00625375" w:rsidRDefault="00E63DE0" w14:paraId="5CF10096" w14:textId="77777777">
      <w:pPr>
        <w:pStyle w:val="Vahedeta"/>
        <w:ind w:right="-284"/>
        <w:jc w:val="both"/>
        <w:rPr>
          <w:rFonts w:cs="Times New Roman"/>
          <w:szCs w:val="24"/>
        </w:rPr>
      </w:pPr>
    </w:p>
    <w:p w:rsidR="00A63D1C" w:rsidP="2FE270A7" w:rsidRDefault="00E63DE0" w14:paraId="24B06B56" w14:textId="78BD068B" w14:noSpellErr="1">
      <w:pPr>
        <w:pStyle w:val="Vahedeta"/>
        <w:ind w:right="-284"/>
        <w:jc w:val="both"/>
        <w:rPr>
          <w:rFonts w:cs="Times New Roman"/>
        </w:rPr>
      </w:pPr>
      <w:r w:rsidRPr="2FE270A7" w:rsidR="00E63DE0">
        <w:rPr>
          <w:rFonts w:cs="Times New Roman"/>
        </w:rPr>
        <w:t>„(2</w:t>
      </w:r>
      <w:r w:rsidRPr="2FE270A7" w:rsidR="00E63DE0">
        <w:rPr>
          <w:rFonts w:cs="Times New Roman"/>
          <w:vertAlign w:val="superscript"/>
        </w:rPr>
        <w:t>2</w:t>
      </w:r>
      <w:r w:rsidRPr="2FE270A7" w:rsidR="00E63DE0">
        <w:rPr>
          <w:rFonts w:cs="Times New Roman"/>
        </w:rPr>
        <w:t>) </w:t>
      </w:r>
      <w:r w:rsidRPr="2FE270A7" w:rsidR="00895C75">
        <w:rPr>
          <w:rFonts w:cs="Times New Roman"/>
        </w:rPr>
        <w:t xml:space="preserve">Meresõiduohutuse seaduses ning laeva lipuõiguse ja laevaregistrite seaduses ning nende alusel </w:t>
      </w:r>
      <w:r w:rsidRPr="2FE270A7" w:rsidR="00FA75F9">
        <w:rPr>
          <w:rFonts w:cs="Times New Roman"/>
        </w:rPr>
        <w:t xml:space="preserve">kehtestatud </w:t>
      </w:r>
      <w:r w:rsidRPr="2FE270A7" w:rsidR="00895C75">
        <w:rPr>
          <w:rFonts w:cs="Times New Roman"/>
        </w:rPr>
        <w:t xml:space="preserve">õigusaktides sätestatud nõuete täitmise üle Kaitseliidus teostab </w:t>
      </w:r>
      <w:commentRangeStart w:id="982780744"/>
      <w:r w:rsidRPr="2FE270A7" w:rsidR="00895C75">
        <w:rPr>
          <w:rFonts w:cs="Times New Roman"/>
        </w:rPr>
        <w:t>järelevalvet</w:t>
      </w:r>
      <w:commentRangeEnd w:id="982780744"/>
      <w:r>
        <w:rPr>
          <w:rStyle w:val="CommentReference"/>
        </w:rPr>
        <w:commentReference w:id="982780744"/>
      </w:r>
      <w:r w:rsidRPr="2FE270A7" w:rsidR="00895C75">
        <w:rPr>
          <w:rFonts w:cs="Times New Roman"/>
        </w:rPr>
        <w:t xml:space="preserve"> Kaitsevägi.“.</w:t>
      </w:r>
    </w:p>
    <w:p w:rsidR="00674553" w:rsidP="00625375" w:rsidRDefault="00674553" w14:paraId="06B0FA89" w14:textId="222738FE">
      <w:pPr>
        <w:pStyle w:val="Vahedeta"/>
        <w:ind w:right="-284"/>
        <w:jc w:val="both"/>
        <w:rPr>
          <w:rFonts w:cs="Times New Roman"/>
          <w:szCs w:val="24"/>
        </w:rPr>
      </w:pPr>
    </w:p>
    <w:p w:rsidRPr="00674553" w:rsidR="00674553" w:rsidP="00674553" w:rsidRDefault="00674553" w14:paraId="0A88FD2C" w14:textId="4BCE8B18">
      <w:pPr>
        <w:pStyle w:val="Pealkiri7"/>
        <w:rPr>
          <w:rFonts w:ascii="Times New Roman" w:hAnsi="Times New Roman" w:cs="Times New Roman"/>
          <w:i w:val="0"/>
          <w:color w:val="auto"/>
          <w:sz w:val="24"/>
          <w:szCs w:val="24"/>
        </w:rPr>
      </w:pPr>
      <w:r w:rsidRPr="000A7D01">
        <w:rPr>
          <w:rFonts w:ascii="Times New Roman" w:hAnsi="Times New Roman" w:cs="Times New Roman"/>
          <w:b/>
          <w:i w:val="0"/>
          <w:color w:val="000000" w:themeColor="text1"/>
          <w:sz w:val="24"/>
          <w:szCs w:val="24"/>
        </w:rPr>
        <w:t>2)</w:t>
      </w:r>
      <w:r w:rsidRPr="000A7D01">
        <w:rPr>
          <w:rFonts w:cs="Times New Roman"/>
          <w:b/>
          <w:color w:val="000000" w:themeColor="text1"/>
          <w:sz w:val="24"/>
          <w:szCs w:val="24"/>
        </w:rPr>
        <w:t xml:space="preserve"> </w:t>
      </w:r>
      <w:r w:rsidRPr="00674553">
        <w:rPr>
          <w:rFonts w:ascii="Times New Roman" w:hAnsi="Times New Roman" w:cs="Times New Roman"/>
          <w:i w:val="0"/>
          <w:color w:val="auto"/>
          <w:sz w:val="24"/>
          <w:szCs w:val="24"/>
        </w:rPr>
        <w:t>seadust täiendatakse 10¹</w:t>
      </w:r>
      <w:r w:rsidR="0037397E">
        <w:rPr>
          <w:rFonts w:ascii="Times New Roman" w:hAnsi="Times New Roman" w:cs="Times New Roman"/>
          <w:i w:val="0"/>
          <w:color w:val="auto"/>
          <w:sz w:val="24"/>
          <w:szCs w:val="24"/>
        </w:rPr>
        <w:t xml:space="preserve">. </w:t>
      </w:r>
      <w:r w:rsidRPr="00674553" w:rsidR="0037397E">
        <w:rPr>
          <w:rFonts w:ascii="Times New Roman" w:hAnsi="Times New Roman" w:cs="Times New Roman"/>
          <w:i w:val="0"/>
          <w:color w:val="auto"/>
          <w:sz w:val="24"/>
          <w:szCs w:val="24"/>
        </w:rPr>
        <w:t xml:space="preserve">peatükiga </w:t>
      </w:r>
      <w:r w:rsidRPr="00674553">
        <w:rPr>
          <w:rFonts w:ascii="Times New Roman" w:hAnsi="Times New Roman" w:cs="Times New Roman"/>
          <w:i w:val="0"/>
          <w:color w:val="auto"/>
          <w:sz w:val="24"/>
          <w:szCs w:val="24"/>
        </w:rPr>
        <w:t>järgmises sõnastuses:</w:t>
      </w:r>
    </w:p>
    <w:p w:rsidRPr="00674553" w:rsidR="00674553" w:rsidP="00674553" w:rsidRDefault="00674553" w14:paraId="4465337C" w14:textId="77777777">
      <w:pPr>
        <w:spacing w:after="0" w:line="240" w:lineRule="auto"/>
        <w:jc w:val="both"/>
        <w:rPr>
          <w:rFonts w:ascii="Times New Roman" w:hAnsi="Times New Roman" w:eastAsia="Times New Roman" w:cs="Times New Roman"/>
          <w:sz w:val="24"/>
          <w:szCs w:val="24"/>
        </w:rPr>
      </w:pPr>
    </w:p>
    <w:p w:rsidRPr="00674553" w:rsidR="00674553" w:rsidP="776DF801" w:rsidRDefault="776DF801" w14:paraId="79750638" w14:textId="77777777">
      <w:pPr>
        <w:spacing w:after="0" w:line="240" w:lineRule="auto"/>
        <w:jc w:val="center"/>
        <w:rPr>
          <w:rFonts w:ascii="Times New Roman" w:hAnsi="Times New Roman" w:eastAsia="Times New Roman" w:cs="Times New Roman"/>
          <w:b/>
          <w:bCs/>
          <w:sz w:val="24"/>
          <w:szCs w:val="24"/>
        </w:rPr>
      </w:pPr>
      <w:r w:rsidRPr="000A7D01">
        <w:rPr>
          <w:rFonts w:ascii="Times New Roman" w:hAnsi="Times New Roman" w:eastAsia="Times New Roman" w:cs="Times New Roman"/>
          <w:sz w:val="24"/>
          <w:szCs w:val="24"/>
        </w:rPr>
        <w:t>„</w:t>
      </w:r>
      <w:r w:rsidRPr="000A7D01">
        <w:rPr>
          <w:rFonts w:ascii="Times New Roman" w:hAnsi="Times New Roman" w:eastAsia="Times New Roman" w:cs="Times New Roman"/>
          <w:b/>
          <w:sz w:val="24"/>
          <w:szCs w:val="24"/>
        </w:rPr>
        <w:t>10¹. peatükk</w:t>
      </w:r>
      <w:r w:rsidR="00674553">
        <w:br/>
      </w:r>
      <w:r w:rsidRPr="000A7D01">
        <w:rPr>
          <w:rFonts w:ascii="Times New Roman" w:hAnsi="Times New Roman" w:eastAsia="Times New Roman" w:cs="Times New Roman"/>
          <w:b/>
          <w:sz w:val="24"/>
          <w:szCs w:val="24"/>
        </w:rPr>
        <w:t>Kaitseliidu julgeolekuala</w:t>
      </w:r>
    </w:p>
    <w:p w:rsidRPr="00674553" w:rsidR="00674553" w:rsidP="00674553" w:rsidRDefault="00674553" w14:paraId="197C7AF2" w14:textId="77777777">
      <w:pPr>
        <w:spacing w:after="0" w:line="240" w:lineRule="auto"/>
        <w:jc w:val="both"/>
        <w:rPr>
          <w:rFonts w:ascii="Times New Roman" w:hAnsi="Times New Roman" w:eastAsia="Times New Roman" w:cs="Times New Roman"/>
          <w:sz w:val="24"/>
          <w:szCs w:val="24"/>
        </w:rPr>
      </w:pPr>
    </w:p>
    <w:p w:rsidRPr="00674553" w:rsidR="00674553" w:rsidP="00674553" w:rsidRDefault="00674553" w14:paraId="57855F45" w14:textId="77777777">
      <w:pPr>
        <w:spacing w:after="0" w:line="240" w:lineRule="auto"/>
        <w:jc w:val="both"/>
        <w:rPr>
          <w:rFonts w:ascii="Times New Roman" w:hAnsi="Times New Roman" w:eastAsia="Times New Roman" w:cs="Times New Roman"/>
          <w:b/>
          <w:sz w:val="24"/>
          <w:szCs w:val="24"/>
        </w:rPr>
      </w:pPr>
      <w:r w:rsidRPr="00674553">
        <w:rPr>
          <w:rFonts w:ascii="Times New Roman" w:hAnsi="Times New Roman" w:eastAsia="Times New Roman" w:cs="Times New Roman"/>
          <w:b/>
          <w:sz w:val="24"/>
          <w:szCs w:val="24"/>
        </w:rPr>
        <w:t xml:space="preserve">§ 84¹. Kaitseliidu julgeolekuala </w:t>
      </w:r>
    </w:p>
    <w:p w:rsidRPr="00674553" w:rsidR="00674553" w:rsidP="776DF801" w:rsidRDefault="00674553" w14:paraId="32A4AD3D" w14:textId="2719BA30">
      <w:pPr>
        <w:spacing w:after="0" w:line="240" w:lineRule="auto"/>
        <w:jc w:val="both"/>
        <w:rPr>
          <w:rFonts w:ascii="Times New Roman" w:hAnsi="Times New Roman" w:eastAsia="Times New Roman" w:cs="Times New Roman"/>
          <w:sz w:val="24"/>
          <w:szCs w:val="24"/>
        </w:rPr>
      </w:pPr>
      <w:r w:rsidRPr="00674553">
        <w:rPr>
          <w:rFonts w:ascii="Times New Roman" w:hAnsi="Times New Roman" w:eastAsia="Times New Roman" w:cs="Times New Roman"/>
          <w:sz w:val="24"/>
          <w:szCs w:val="24"/>
        </w:rPr>
        <w:br/>
      </w:r>
      <w:r w:rsidRPr="00674553">
        <w:rPr>
          <w:rFonts w:ascii="Times New Roman" w:hAnsi="Times New Roman" w:eastAsia="Times New Roman" w:cs="Times New Roman"/>
          <w:sz w:val="24"/>
          <w:szCs w:val="24"/>
        </w:rPr>
        <w:t xml:space="preserve">(1) Kaitseliidu julgeolekuala (edaspidi </w:t>
      </w:r>
      <w:r w:rsidRPr="776DF801">
        <w:rPr>
          <w:rFonts w:ascii="Times New Roman" w:hAnsi="Times New Roman" w:eastAsia="Times New Roman" w:cs="Times New Roman"/>
          <w:i/>
          <w:iCs/>
          <w:sz w:val="24"/>
          <w:szCs w:val="24"/>
        </w:rPr>
        <w:t>julgeolekuala</w:t>
      </w:r>
      <w:r w:rsidRPr="00674553">
        <w:rPr>
          <w:rFonts w:ascii="Times New Roman" w:hAnsi="Times New Roman" w:eastAsia="Times New Roman" w:cs="Times New Roman"/>
          <w:sz w:val="24"/>
          <w:szCs w:val="24"/>
        </w:rPr>
        <w:t xml:space="preserve">) on </w:t>
      </w:r>
      <w:r w:rsidR="004339AA">
        <w:rPr>
          <w:rFonts w:ascii="Times New Roman" w:hAnsi="Times New Roman" w:eastAsia="Times New Roman" w:cs="Times New Roman"/>
          <w:sz w:val="24"/>
          <w:szCs w:val="24"/>
        </w:rPr>
        <w:t xml:space="preserve">territoorium, </w:t>
      </w:r>
      <w:r w:rsidR="00FC2B47">
        <w:rPr>
          <w:rFonts w:ascii="Times New Roman" w:hAnsi="Times New Roman" w:eastAsia="Times New Roman" w:cs="Times New Roman"/>
          <w:sz w:val="24"/>
          <w:szCs w:val="24"/>
        </w:rPr>
        <w:t>ujuvvahend</w:t>
      </w:r>
      <w:r w:rsidR="00C0738B">
        <w:rPr>
          <w:rFonts w:ascii="Times New Roman" w:hAnsi="Times New Roman" w:eastAsia="Times New Roman" w:cs="Times New Roman"/>
          <w:sz w:val="24"/>
          <w:szCs w:val="24"/>
        </w:rPr>
        <w:t xml:space="preserve">, </w:t>
      </w:r>
      <w:r w:rsidR="004339AA">
        <w:rPr>
          <w:rFonts w:ascii="Times New Roman" w:hAnsi="Times New Roman" w:eastAsia="Times New Roman" w:cs="Times New Roman"/>
          <w:sz w:val="24"/>
          <w:szCs w:val="24"/>
        </w:rPr>
        <w:t>lennuvahe</w:t>
      </w:r>
      <w:r w:rsidR="00F3337A">
        <w:rPr>
          <w:rFonts w:ascii="Times New Roman" w:hAnsi="Times New Roman" w:eastAsia="Times New Roman" w:cs="Times New Roman"/>
          <w:sz w:val="24"/>
          <w:szCs w:val="24"/>
        </w:rPr>
        <w:t>n</w:t>
      </w:r>
      <w:r w:rsidR="004339AA">
        <w:rPr>
          <w:rFonts w:ascii="Times New Roman" w:hAnsi="Times New Roman" w:eastAsia="Times New Roman" w:cs="Times New Roman"/>
          <w:sz w:val="24"/>
          <w:szCs w:val="24"/>
        </w:rPr>
        <w:t>d või sõiduk</w:t>
      </w:r>
      <w:r w:rsidRPr="00674553">
        <w:rPr>
          <w:rFonts w:ascii="Times New Roman" w:hAnsi="Times New Roman" w:eastAsia="Times New Roman" w:cs="Times New Roman"/>
          <w:sz w:val="24"/>
          <w:szCs w:val="24"/>
        </w:rPr>
        <w:t xml:space="preserve">, mille abil tagatakse riigikaitseobjekti esmane kaitse, sellel viibivate isikute, vara ja varude kaitse ning salastatud teabe kaitse. </w:t>
      </w:r>
    </w:p>
    <w:p w:rsidR="00674553" w:rsidP="00674553" w:rsidRDefault="00674553" w14:paraId="7296C876" w14:textId="7E99B042">
      <w:pPr>
        <w:spacing w:after="0" w:line="240" w:lineRule="auto"/>
        <w:jc w:val="both"/>
        <w:rPr>
          <w:rFonts w:ascii="Times New Roman" w:hAnsi="Times New Roman" w:eastAsia="Times New Roman" w:cs="Times New Roman"/>
          <w:sz w:val="24"/>
          <w:szCs w:val="24"/>
        </w:rPr>
      </w:pPr>
    </w:p>
    <w:p w:rsidRPr="00674553" w:rsidR="00674553" w:rsidP="00674553" w:rsidRDefault="00674553" w14:paraId="1D9545C3" w14:textId="77777777">
      <w:pPr>
        <w:spacing w:after="0" w:line="240" w:lineRule="auto"/>
        <w:jc w:val="both"/>
        <w:rPr>
          <w:rFonts w:ascii="Times New Roman" w:hAnsi="Times New Roman" w:eastAsia="Times New Roman" w:cs="Times New Roman"/>
          <w:sz w:val="24"/>
          <w:szCs w:val="24"/>
        </w:rPr>
      </w:pPr>
      <w:r w:rsidRPr="00674553">
        <w:rPr>
          <w:rFonts w:ascii="Times New Roman" w:hAnsi="Times New Roman" w:eastAsia="Times New Roman" w:cs="Times New Roman"/>
          <w:sz w:val="24"/>
          <w:szCs w:val="24"/>
        </w:rPr>
        <w:t xml:space="preserve">(2) Kaitseliidu julgeolekuala on alaline või ajutine julgeolekuala. </w:t>
      </w:r>
    </w:p>
    <w:p w:rsidRPr="00674553" w:rsidR="00674553" w:rsidP="00674553" w:rsidRDefault="00674553" w14:paraId="02A21D17" w14:textId="77777777">
      <w:pPr>
        <w:spacing w:after="0" w:line="240" w:lineRule="auto"/>
        <w:jc w:val="both"/>
        <w:rPr>
          <w:rFonts w:ascii="Times New Roman" w:hAnsi="Times New Roman" w:eastAsia="Times New Roman" w:cs="Times New Roman"/>
          <w:sz w:val="24"/>
          <w:szCs w:val="24"/>
        </w:rPr>
      </w:pPr>
    </w:p>
    <w:p w:rsidRPr="00674553" w:rsidR="00674553" w:rsidP="00674553" w:rsidRDefault="00674553" w14:paraId="2042A744" w14:textId="53BEBB6B">
      <w:pPr>
        <w:spacing w:after="0" w:line="240" w:lineRule="auto"/>
        <w:jc w:val="both"/>
        <w:rPr>
          <w:rFonts w:ascii="Times New Roman" w:hAnsi="Times New Roman" w:eastAsia="Times New Roman" w:cs="Times New Roman"/>
          <w:sz w:val="24"/>
          <w:szCs w:val="24"/>
        </w:rPr>
      </w:pPr>
      <w:r w:rsidRPr="00674553">
        <w:rPr>
          <w:rFonts w:ascii="Times New Roman" w:hAnsi="Times New Roman" w:eastAsia="Times New Roman" w:cs="Times New Roman"/>
          <w:sz w:val="24"/>
          <w:szCs w:val="24"/>
        </w:rPr>
        <w:t xml:space="preserve">(3) Kaitseliidu alaline julgeolekuala on Kaitseliidu omandis </w:t>
      </w:r>
      <w:r w:rsidR="004339AA">
        <w:rPr>
          <w:rFonts w:ascii="Times New Roman" w:hAnsi="Times New Roman" w:eastAsia="Times New Roman" w:cs="Times New Roman"/>
          <w:sz w:val="24"/>
          <w:szCs w:val="24"/>
        </w:rPr>
        <w:t>või</w:t>
      </w:r>
      <w:r w:rsidRPr="00674553">
        <w:rPr>
          <w:rFonts w:ascii="Times New Roman" w:hAnsi="Times New Roman" w:eastAsia="Times New Roman" w:cs="Times New Roman"/>
          <w:sz w:val="24"/>
          <w:szCs w:val="24"/>
        </w:rPr>
        <w:t xml:space="preserve"> valduses olev:</w:t>
      </w:r>
    </w:p>
    <w:p w:rsidRPr="00674553" w:rsidR="00674553" w:rsidP="00674553" w:rsidRDefault="00674553" w14:paraId="3817A01E" w14:textId="3F19A4D5">
      <w:pPr>
        <w:spacing w:after="0" w:line="240" w:lineRule="auto"/>
        <w:jc w:val="both"/>
        <w:rPr>
          <w:rFonts w:ascii="Times New Roman" w:hAnsi="Times New Roman" w:eastAsia="Times New Roman" w:cs="Times New Roman"/>
          <w:sz w:val="24"/>
          <w:szCs w:val="24"/>
        </w:rPr>
      </w:pPr>
      <w:r w:rsidRPr="00674553">
        <w:rPr>
          <w:rFonts w:ascii="Times New Roman" w:hAnsi="Times New Roman" w:eastAsia="Times New Roman" w:cs="Times New Roman"/>
          <w:sz w:val="24"/>
          <w:szCs w:val="24"/>
        </w:rPr>
        <w:t>1) </w:t>
      </w:r>
      <w:r w:rsidRPr="00FC2B47">
        <w:rPr>
          <w:rFonts w:ascii="Times New Roman" w:hAnsi="Times New Roman" w:eastAsia="Times New Roman" w:cs="Times New Roman"/>
          <w:sz w:val="24"/>
          <w:szCs w:val="24"/>
        </w:rPr>
        <w:t>staabi</w:t>
      </w:r>
      <w:r w:rsidRPr="00674553">
        <w:rPr>
          <w:rFonts w:ascii="Times New Roman" w:hAnsi="Times New Roman" w:eastAsia="Times New Roman" w:cs="Times New Roman"/>
          <w:sz w:val="24"/>
          <w:szCs w:val="24"/>
        </w:rPr>
        <w:t>hoone;</w:t>
      </w:r>
    </w:p>
    <w:p w:rsidRPr="00674553" w:rsidR="00674553" w:rsidP="00674553" w:rsidRDefault="00674553" w14:paraId="7D666328" w14:textId="55D552EC">
      <w:pPr>
        <w:spacing w:after="0" w:line="240" w:lineRule="auto"/>
        <w:jc w:val="both"/>
        <w:rPr>
          <w:rFonts w:ascii="Times New Roman" w:hAnsi="Times New Roman" w:eastAsia="Times New Roman" w:cs="Times New Roman"/>
          <w:sz w:val="24"/>
          <w:szCs w:val="24"/>
        </w:rPr>
      </w:pPr>
      <w:r w:rsidRPr="00674553">
        <w:rPr>
          <w:rFonts w:ascii="Times New Roman" w:hAnsi="Times New Roman" w:eastAsia="Times New Roman" w:cs="Times New Roman"/>
          <w:sz w:val="24"/>
          <w:szCs w:val="24"/>
        </w:rPr>
        <w:t>2) tagala- ja väljaõppekeskus;</w:t>
      </w:r>
    </w:p>
    <w:p w:rsidRPr="00674553" w:rsidR="00674553" w:rsidP="00674553" w:rsidRDefault="00674553" w14:paraId="5BF6E194" w14:textId="73DB15E0">
      <w:pPr>
        <w:spacing w:after="0" w:line="240" w:lineRule="auto"/>
        <w:jc w:val="both"/>
        <w:rPr>
          <w:rFonts w:ascii="Times New Roman" w:hAnsi="Times New Roman" w:eastAsia="Times New Roman" w:cs="Times New Roman"/>
          <w:sz w:val="24"/>
          <w:szCs w:val="24"/>
        </w:rPr>
      </w:pPr>
      <w:r w:rsidRPr="00674553">
        <w:rPr>
          <w:rFonts w:ascii="Times New Roman" w:hAnsi="Times New Roman" w:eastAsia="Times New Roman" w:cs="Times New Roman"/>
          <w:sz w:val="24"/>
          <w:szCs w:val="24"/>
        </w:rPr>
        <w:t>3) la</w:t>
      </w:r>
      <w:r w:rsidR="00CB5F24">
        <w:rPr>
          <w:rFonts w:ascii="Times New Roman" w:hAnsi="Times New Roman" w:eastAsia="Times New Roman" w:cs="Times New Roman"/>
          <w:sz w:val="24"/>
          <w:szCs w:val="24"/>
        </w:rPr>
        <w:t>du</w:t>
      </w:r>
      <w:r w:rsidRPr="00674553">
        <w:rPr>
          <w:rFonts w:ascii="Times New Roman" w:hAnsi="Times New Roman" w:eastAsia="Times New Roman" w:cs="Times New Roman"/>
          <w:sz w:val="24"/>
          <w:szCs w:val="24"/>
        </w:rPr>
        <w:t>;</w:t>
      </w:r>
    </w:p>
    <w:p w:rsidR="00674553" w:rsidP="00674553" w:rsidRDefault="00674553" w14:paraId="2938C1E9" w14:textId="452968BD">
      <w:pPr>
        <w:spacing w:after="0" w:line="240" w:lineRule="auto"/>
        <w:jc w:val="both"/>
        <w:rPr>
          <w:rFonts w:ascii="Times New Roman" w:hAnsi="Times New Roman" w:eastAsia="Times New Roman" w:cs="Times New Roman"/>
          <w:sz w:val="24"/>
          <w:szCs w:val="24"/>
        </w:rPr>
      </w:pPr>
      <w:r w:rsidRPr="00674553">
        <w:rPr>
          <w:rFonts w:ascii="Times New Roman" w:hAnsi="Times New Roman" w:eastAsia="Times New Roman" w:cs="Times New Roman"/>
          <w:sz w:val="24"/>
          <w:szCs w:val="24"/>
        </w:rPr>
        <w:t>4) </w:t>
      </w:r>
      <w:r w:rsidR="009E602C">
        <w:rPr>
          <w:rFonts w:ascii="Times New Roman" w:hAnsi="Times New Roman" w:eastAsia="Times New Roman" w:cs="Times New Roman"/>
          <w:sz w:val="24"/>
          <w:szCs w:val="24"/>
        </w:rPr>
        <w:t>harjutusväl</w:t>
      </w:r>
      <w:r w:rsidR="004439FD">
        <w:rPr>
          <w:rFonts w:ascii="Times New Roman" w:hAnsi="Times New Roman" w:eastAsia="Times New Roman" w:cs="Times New Roman"/>
          <w:sz w:val="24"/>
          <w:szCs w:val="24"/>
        </w:rPr>
        <w:t>i</w:t>
      </w:r>
      <w:r w:rsidR="009E602C">
        <w:rPr>
          <w:rFonts w:ascii="Times New Roman" w:hAnsi="Times New Roman" w:eastAsia="Times New Roman" w:cs="Times New Roman"/>
          <w:sz w:val="24"/>
          <w:szCs w:val="24"/>
        </w:rPr>
        <w:t xml:space="preserve"> ja </w:t>
      </w:r>
      <w:r w:rsidRPr="00674553">
        <w:rPr>
          <w:rFonts w:ascii="Times New Roman" w:hAnsi="Times New Roman" w:eastAsia="Times New Roman" w:cs="Times New Roman"/>
          <w:sz w:val="24"/>
          <w:szCs w:val="24"/>
        </w:rPr>
        <w:t>lasketiir;</w:t>
      </w:r>
    </w:p>
    <w:p w:rsidRPr="00674553" w:rsidR="004339AA" w:rsidP="776DF801" w:rsidRDefault="776DF801" w14:paraId="78496D2E" w14:textId="0A2D239A" w14:noSpellErr="1">
      <w:pPr>
        <w:spacing w:after="0" w:line="240" w:lineRule="auto"/>
        <w:jc w:val="both"/>
        <w:rPr>
          <w:rFonts w:ascii="Times New Roman" w:hAnsi="Times New Roman" w:eastAsia="Times New Roman" w:cs="Times New Roman"/>
          <w:sz w:val="24"/>
          <w:szCs w:val="24"/>
        </w:rPr>
      </w:pPr>
      <w:r w:rsidRPr="2FE270A7" w:rsidR="776DF801">
        <w:rPr>
          <w:rFonts w:ascii="Times New Roman" w:hAnsi="Times New Roman" w:eastAsia="Times New Roman" w:cs="Times New Roman"/>
          <w:sz w:val="24"/>
          <w:szCs w:val="24"/>
        </w:rPr>
        <w:t xml:space="preserve">5) Kaitseliidu </w:t>
      </w:r>
      <w:r w:rsidRPr="2FE270A7" w:rsidR="00FC2B47">
        <w:rPr>
          <w:rFonts w:ascii="Times New Roman" w:hAnsi="Times New Roman" w:eastAsia="Times New Roman" w:cs="Times New Roman"/>
          <w:sz w:val="24"/>
          <w:szCs w:val="24"/>
        </w:rPr>
        <w:t>ujuvvahend</w:t>
      </w:r>
      <w:r w:rsidRPr="2FE270A7" w:rsidR="776DF801">
        <w:rPr>
          <w:rFonts w:ascii="Times New Roman" w:hAnsi="Times New Roman" w:eastAsia="Times New Roman" w:cs="Times New Roman"/>
          <w:sz w:val="24"/>
          <w:szCs w:val="24"/>
        </w:rPr>
        <w:t>, lennuvahend ja</w:t>
      </w:r>
      <w:commentRangeStart w:id="2002876299"/>
      <w:r w:rsidRPr="2FE270A7" w:rsidR="776DF801">
        <w:rPr>
          <w:rFonts w:ascii="Times New Roman" w:hAnsi="Times New Roman" w:eastAsia="Times New Roman" w:cs="Times New Roman"/>
          <w:sz w:val="24"/>
          <w:szCs w:val="24"/>
        </w:rPr>
        <w:t xml:space="preserve"> sõiduk</w:t>
      </w:r>
      <w:commentRangeEnd w:id="2002876299"/>
      <w:r>
        <w:rPr>
          <w:rStyle w:val="CommentReference"/>
        </w:rPr>
        <w:commentReference w:id="2002876299"/>
      </w:r>
      <w:r w:rsidRPr="2FE270A7" w:rsidR="776DF801">
        <w:rPr>
          <w:rFonts w:ascii="Times New Roman" w:hAnsi="Times New Roman" w:eastAsia="Times New Roman" w:cs="Times New Roman"/>
          <w:sz w:val="24"/>
          <w:szCs w:val="24"/>
        </w:rPr>
        <w:t>;</w:t>
      </w:r>
    </w:p>
    <w:p w:rsidRPr="00674553" w:rsidR="00674553" w:rsidP="00674553" w:rsidRDefault="004339AA" w14:paraId="0173C4A4" w14:textId="00BB81F2">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6</w:t>
      </w:r>
      <w:r w:rsidRPr="00674553" w:rsidR="00674553">
        <w:rPr>
          <w:rFonts w:ascii="Times New Roman" w:hAnsi="Times New Roman" w:eastAsia="Times New Roman" w:cs="Times New Roman"/>
          <w:sz w:val="24"/>
          <w:szCs w:val="24"/>
        </w:rPr>
        <w:t>) territoorium, mis on vahetult seotud käesoleva lõike punktides</w:t>
      </w:r>
      <w:r w:rsidR="00E80AB0">
        <w:rPr>
          <w:rFonts w:ascii="Times New Roman" w:hAnsi="Times New Roman" w:eastAsia="Times New Roman" w:cs="Times New Roman"/>
          <w:sz w:val="24"/>
          <w:szCs w:val="24"/>
        </w:rPr>
        <w:t xml:space="preserve"> </w:t>
      </w:r>
      <w:r w:rsidR="000B13B0">
        <w:rPr>
          <w:rFonts w:ascii="Times New Roman" w:hAnsi="Times New Roman" w:eastAsia="Times New Roman" w:cs="Times New Roman"/>
          <w:sz w:val="24"/>
          <w:szCs w:val="24"/>
        </w:rPr>
        <w:t>1</w:t>
      </w:r>
      <w:r w:rsidRPr="00C377CB" w:rsidR="00C377CB">
        <w:rPr>
          <w:rFonts w:ascii="Times New Roman" w:hAnsi="Times New Roman" w:eastAsia="Times New Roman" w:cs="Times New Roman"/>
          <w:sz w:val="24"/>
          <w:szCs w:val="24"/>
        </w:rPr>
        <w:t>–</w:t>
      </w:r>
      <w:r w:rsidR="000B13B0">
        <w:rPr>
          <w:rFonts w:ascii="Times New Roman" w:hAnsi="Times New Roman" w:eastAsia="Times New Roman" w:cs="Times New Roman"/>
          <w:sz w:val="24"/>
          <w:szCs w:val="24"/>
        </w:rPr>
        <w:t xml:space="preserve">4 </w:t>
      </w:r>
      <w:r w:rsidRPr="00674553" w:rsidR="00674553">
        <w:rPr>
          <w:rFonts w:ascii="Times New Roman" w:hAnsi="Times New Roman" w:eastAsia="Times New Roman" w:cs="Times New Roman"/>
          <w:sz w:val="24"/>
          <w:szCs w:val="24"/>
        </w:rPr>
        <w:t xml:space="preserve">nimetatud </w:t>
      </w:r>
      <w:r w:rsidR="00951477">
        <w:rPr>
          <w:rFonts w:ascii="Times New Roman" w:hAnsi="Times New Roman" w:eastAsia="Times New Roman" w:cs="Times New Roman"/>
          <w:sz w:val="24"/>
          <w:szCs w:val="24"/>
        </w:rPr>
        <w:t xml:space="preserve">objekti </w:t>
      </w:r>
      <w:r w:rsidRPr="00674553" w:rsidR="00674553">
        <w:rPr>
          <w:rFonts w:ascii="Times New Roman" w:hAnsi="Times New Roman" w:eastAsia="Times New Roman" w:cs="Times New Roman"/>
          <w:sz w:val="24"/>
          <w:szCs w:val="24"/>
        </w:rPr>
        <w:t>kaitsega.</w:t>
      </w:r>
    </w:p>
    <w:p w:rsidRPr="00674553" w:rsidR="00674553" w:rsidP="00674553" w:rsidRDefault="00674553" w14:paraId="514B7582" w14:textId="77777777">
      <w:pPr>
        <w:spacing w:after="0" w:line="240" w:lineRule="auto"/>
        <w:jc w:val="both"/>
        <w:rPr>
          <w:rFonts w:ascii="Times New Roman" w:hAnsi="Times New Roman" w:eastAsia="Times New Roman" w:cs="Times New Roman"/>
          <w:sz w:val="24"/>
          <w:szCs w:val="24"/>
        </w:rPr>
      </w:pPr>
    </w:p>
    <w:p w:rsidRPr="00674553" w:rsidR="00674553" w:rsidP="00674553" w:rsidRDefault="00674553" w14:paraId="56E7E354" w14:textId="47594555" w14:noSpellErr="1">
      <w:pPr>
        <w:spacing w:after="0" w:line="240" w:lineRule="auto"/>
        <w:jc w:val="both"/>
        <w:rPr>
          <w:rFonts w:ascii="Times New Roman" w:hAnsi="Times New Roman" w:eastAsia="Times New Roman" w:cs="Times New Roman"/>
          <w:sz w:val="24"/>
          <w:szCs w:val="24"/>
        </w:rPr>
      </w:pPr>
      <w:r w:rsidRPr="2FE270A7" w:rsidR="00674553">
        <w:rPr>
          <w:rFonts w:ascii="Times New Roman" w:hAnsi="Times New Roman" w:eastAsia="Times New Roman" w:cs="Times New Roman"/>
          <w:sz w:val="24"/>
          <w:szCs w:val="24"/>
        </w:rPr>
        <w:t>(4) </w:t>
      </w:r>
      <w:commentRangeStart w:id="1501189337"/>
      <w:r w:rsidRPr="2FE270A7" w:rsidR="00674553">
        <w:rPr>
          <w:rFonts w:ascii="Times New Roman" w:hAnsi="Times New Roman" w:eastAsia="Times New Roman" w:cs="Times New Roman"/>
          <w:sz w:val="24"/>
          <w:szCs w:val="24"/>
        </w:rPr>
        <w:t xml:space="preserve">Kaitseliidu </w:t>
      </w:r>
      <w:r w:rsidRPr="2FE270A7" w:rsidR="00C0738B">
        <w:rPr>
          <w:rFonts w:ascii="Times New Roman" w:hAnsi="Times New Roman" w:eastAsia="Times New Roman" w:cs="Times New Roman"/>
          <w:sz w:val="24"/>
          <w:szCs w:val="24"/>
        </w:rPr>
        <w:t xml:space="preserve">alalised julgeolekualad </w:t>
      </w:r>
      <w:r w:rsidRPr="2FE270A7" w:rsidR="00674553">
        <w:rPr>
          <w:rFonts w:ascii="Times New Roman" w:hAnsi="Times New Roman" w:eastAsia="Times New Roman" w:cs="Times New Roman"/>
          <w:sz w:val="24"/>
          <w:szCs w:val="24"/>
        </w:rPr>
        <w:t>määrab kindlaks Kaitseliidu</w:t>
      </w:r>
      <w:r w:rsidRPr="2FE270A7" w:rsidR="00C0738B">
        <w:rPr>
          <w:rFonts w:ascii="Times New Roman" w:hAnsi="Times New Roman" w:eastAsia="Times New Roman" w:cs="Times New Roman"/>
          <w:sz w:val="24"/>
          <w:szCs w:val="24"/>
        </w:rPr>
        <w:t xml:space="preserve"> </w:t>
      </w:r>
      <w:r w:rsidRPr="2FE270A7" w:rsidR="00C0738B">
        <w:rPr>
          <w:rFonts w:ascii="Times New Roman" w:hAnsi="Times New Roman" w:eastAsia="Times New Roman" w:cs="Times New Roman"/>
          <w:sz w:val="24"/>
          <w:szCs w:val="24"/>
        </w:rPr>
        <w:t>ülem</w:t>
      </w:r>
      <w:r w:rsidRPr="2FE270A7" w:rsidR="00323B1E">
        <w:rPr>
          <w:rFonts w:ascii="Times New Roman" w:hAnsi="Times New Roman" w:eastAsia="Times New Roman" w:cs="Times New Roman"/>
          <w:sz w:val="24"/>
          <w:szCs w:val="24"/>
        </w:rPr>
        <w:t xml:space="preserve"> käskkirjaga</w:t>
      </w:r>
      <w:r w:rsidRPr="2FE270A7" w:rsidR="00674553">
        <w:rPr>
          <w:rFonts w:ascii="Times New Roman" w:hAnsi="Times New Roman" w:eastAsia="Times New Roman" w:cs="Times New Roman"/>
          <w:sz w:val="24"/>
          <w:szCs w:val="24"/>
        </w:rPr>
        <w:t xml:space="preserve">. </w:t>
      </w:r>
      <w:commentRangeEnd w:id="1501189337"/>
      <w:r>
        <w:rPr>
          <w:rStyle w:val="CommentReference"/>
        </w:rPr>
        <w:commentReference w:id="1501189337"/>
      </w:r>
    </w:p>
    <w:p w:rsidRPr="00674553" w:rsidR="00674553" w:rsidP="00674553" w:rsidRDefault="00674553" w14:paraId="1908F06C" w14:textId="77777777">
      <w:pPr>
        <w:spacing w:after="0" w:line="240" w:lineRule="auto"/>
        <w:jc w:val="both"/>
        <w:rPr>
          <w:rFonts w:ascii="Times New Roman" w:hAnsi="Times New Roman" w:eastAsia="Times New Roman" w:cs="Times New Roman"/>
          <w:sz w:val="24"/>
          <w:szCs w:val="24"/>
        </w:rPr>
      </w:pPr>
    </w:p>
    <w:p w:rsidRPr="00674553" w:rsidR="00674553" w:rsidP="776DF801" w:rsidRDefault="776DF801" w14:paraId="06FC3016" w14:noSpellErr="1" w14:textId="0F85543D">
      <w:pPr>
        <w:spacing w:after="0" w:line="240" w:lineRule="auto"/>
        <w:jc w:val="both"/>
        <w:rPr>
          <w:rFonts w:ascii="Times New Roman" w:hAnsi="Times New Roman" w:eastAsia="Times New Roman" w:cs="Times New Roman"/>
          <w:sz w:val="24"/>
          <w:szCs w:val="24"/>
        </w:rPr>
      </w:pPr>
      <w:r w:rsidRPr="2FE270A7" w:rsidR="776DF801">
        <w:rPr>
          <w:rFonts w:ascii="Times New Roman" w:hAnsi="Times New Roman" w:eastAsia="Times New Roman" w:cs="Times New Roman"/>
          <w:sz w:val="24"/>
          <w:szCs w:val="24"/>
        </w:rPr>
        <w:t xml:space="preserve">(5) Kaitseliidu ajutine julgeolekuala on käesoleva seaduse </w:t>
      </w:r>
      <w:r w:rsidRPr="2FE270A7" w:rsidR="005D7D1A">
        <w:rPr>
          <w:rFonts w:ascii="Times New Roman" w:hAnsi="Times New Roman" w:eastAsia="Times New Roman" w:cs="Times New Roman"/>
          <w:sz w:val="24"/>
          <w:szCs w:val="24"/>
        </w:rPr>
        <w:t>§</w:t>
      </w:r>
      <w:r w:rsidRPr="2FE270A7" w:rsidR="776DF801">
        <w:rPr>
          <w:rFonts w:ascii="Times New Roman" w:hAnsi="Times New Roman" w:eastAsia="Times New Roman" w:cs="Times New Roman"/>
          <w:sz w:val="24"/>
          <w:szCs w:val="24"/>
        </w:rPr>
        <w:t> 4 lõike 1 punktides 2</w:t>
      </w:r>
      <w:r w:rsidRPr="2FE270A7" w:rsidR="00DE1418">
        <w:rPr>
          <w:rFonts w:ascii="Times New Roman" w:hAnsi="Times New Roman" w:eastAsia="Times New Roman" w:cs="Times New Roman"/>
          <w:sz w:val="24"/>
          <w:szCs w:val="24"/>
        </w:rPr>
        <w:t>–</w:t>
      </w:r>
      <w:r w:rsidRPr="2FE270A7" w:rsidR="776DF801">
        <w:rPr>
          <w:rFonts w:ascii="Times New Roman" w:hAnsi="Times New Roman" w:eastAsia="Times New Roman" w:cs="Times New Roman"/>
          <w:sz w:val="24"/>
          <w:szCs w:val="24"/>
        </w:rPr>
        <w:t xml:space="preserve">5 ning </w:t>
      </w:r>
      <w:r w:rsidRPr="2FE270A7" w:rsidR="776DF801">
        <w:rPr>
          <w:rFonts w:ascii="Times New Roman" w:hAnsi="Times New Roman" w:eastAsia="Times New Roman" w:cs="Times New Roman"/>
          <w:sz w:val="24"/>
          <w:szCs w:val="24"/>
        </w:rPr>
        <w:t>lõike 3</w:t>
      </w:r>
      <w:r w:rsidRPr="2FE270A7" w:rsidR="776DF801">
        <w:rPr>
          <w:rFonts w:ascii="Times New Roman" w:hAnsi="Times New Roman" w:eastAsia="Times New Roman" w:cs="Times New Roman"/>
          <w:sz w:val="24"/>
          <w:szCs w:val="24"/>
          <w:vertAlign w:val="superscript"/>
        </w:rPr>
        <w:t>1</w:t>
      </w:r>
      <w:r w:rsidRPr="2FE270A7" w:rsidR="776DF801">
        <w:rPr>
          <w:rFonts w:ascii="Times New Roman" w:hAnsi="Times New Roman" w:eastAsia="Times New Roman" w:cs="Times New Roman"/>
          <w:sz w:val="24"/>
          <w:szCs w:val="24"/>
        </w:rPr>
        <w:t xml:space="preserve"> punktides 1 ja 2 sätestatud Kaitseliidu ülesande täitmise kaitseks vajalik </w:t>
      </w:r>
      <w:r w:rsidRPr="2FE270A7" w:rsidR="002E19D4">
        <w:rPr>
          <w:rFonts w:ascii="Times New Roman" w:hAnsi="Times New Roman" w:eastAsia="Times New Roman" w:cs="Times New Roman"/>
          <w:sz w:val="24"/>
          <w:szCs w:val="24"/>
        </w:rPr>
        <w:t xml:space="preserve">piiritletud </w:t>
      </w:r>
      <w:r w:rsidRPr="2FE270A7" w:rsidR="776DF801">
        <w:rPr>
          <w:rFonts w:ascii="Times New Roman" w:hAnsi="Times New Roman" w:eastAsia="Times New Roman" w:cs="Times New Roman"/>
          <w:sz w:val="24"/>
          <w:szCs w:val="24"/>
        </w:rPr>
        <w:t>territoorium</w:t>
      </w:r>
      <w:r w:rsidRPr="2FE270A7" w:rsidR="000A7D01">
        <w:rPr>
          <w:rFonts w:ascii="Times New Roman" w:hAnsi="Times New Roman" w:eastAsia="Times New Roman" w:cs="Times New Roman"/>
          <w:sz w:val="24"/>
          <w:szCs w:val="24"/>
        </w:rPr>
        <w:t>,</w:t>
      </w:r>
      <w:r w:rsidRPr="2FE270A7" w:rsidR="776DF801">
        <w:rPr>
          <w:rFonts w:ascii="Times New Roman" w:hAnsi="Times New Roman" w:eastAsia="Times New Roman" w:cs="Times New Roman"/>
          <w:sz w:val="24"/>
          <w:szCs w:val="24"/>
        </w:rPr>
        <w:t xml:space="preserve"> </w:t>
      </w:r>
      <w:r w:rsidRPr="2FE270A7" w:rsidR="00FC2B47">
        <w:rPr>
          <w:rFonts w:ascii="Times New Roman" w:hAnsi="Times New Roman" w:eastAsia="Times New Roman" w:cs="Times New Roman"/>
          <w:sz w:val="24"/>
          <w:szCs w:val="24"/>
        </w:rPr>
        <w:t>ujuvvahend, lennuvahend</w:t>
      </w:r>
      <w:r w:rsidRPr="2FE270A7" w:rsidR="776DF801">
        <w:rPr>
          <w:rFonts w:ascii="Times New Roman" w:hAnsi="Times New Roman" w:eastAsia="Times New Roman" w:cs="Times New Roman"/>
          <w:sz w:val="24"/>
          <w:szCs w:val="24"/>
        </w:rPr>
        <w:t xml:space="preserve"> või </w:t>
      </w:r>
      <w:r w:rsidRPr="2FE270A7" w:rsidR="00FC2B47">
        <w:rPr>
          <w:rFonts w:ascii="Times New Roman" w:hAnsi="Times New Roman" w:eastAsia="Times New Roman" w:cs="Times New Roman"/>
          <w:sz w:val="24"/>
          <w:szCs w:val="24"/>
        </w:rPr>
        <w:t>sõiduk</w:t>
      </w:r>
      <w:r w:rsidRPr="2FE270A7" w:rsidR="776DF801">
        <w:rPr>
          <w:rFonts w:ascii="Times New Roman" w:hAnsi="Times New Roman" w:eastAsia="Times New Roman" w:cs="Times New Roman"/>
          <w:sz w:val="24"/>
          <w:szCs w:val="24"/>
        </w:rPr>
        <w:t xml:space="preserve"> ulatuses, mis on seoses tema ülesannete täitmisega Kaitseliidu julgeoleku või kolmandate isikute ohutuse tagamiseks vältimatu. </w:t>
      </w:r>
    </w:p>
    <w:p w:rsidRPr="00674553" w:rsidR="00674553" w:rsidP="00674553" w:rsidRDefault="00674553" w14:paraId="13CD6F19" w14:textId="77777777">
      <w:pPr>
        <w:spacing w:after="0" w:line="240" w:lineRule="auto"/>
        <w:jc w:val="both"/>
        <w:rPr>
          <w:rFonts w:ascii="Times New Roman" w:hAnsi="Times New Roman" w:eastAsia="Times New Roman" w:cs="Times New Roman"/>
          <w:sz w:val="24"/>
          <w:szCs w:val="24"/>
        </w:rPr>
      </w:pPr>
    </w:p>
    <w:p w:rsidR="00674553" w:rsidP="00674553" w:rsidRDefault="00674553" w14:paraId="4B2BC0E9" w14:textId="0B15861E">
      <w:pPr>
        <w:spacing w:after="0" w:line="240" w:lineRule="auto"/>
        <w:jc w:val="both"/>
        <w:rPr>
          <w:rFonts w:ascii="Times New Roman" w:hAnsi="Times New Roman" w:eastAsia="Times New Roman" w:cs="Times New Roman"/>
          <w:sz w:val="24"/>
          <w:szCs w:val="24"/>
        </w:rPr>
      </w:pPr>
      <w:r w:rsidRPr="00674553">
        <w:rPr>
          <w:rFonts w:ascii="Times New Roman" w:hAnsi="Times New Roman" w:eastAsia="Times New Roman" w:cs="Times New Roman"/>
          <w:sz w:val="24"/>
          <w:szCs w:val="24"/>
        </w:rPr>
        <w:t xml:space="preserve">(6) Kaitseliidu ajutise julgeolekuala määrab kindlaks Kaitseliidu ülem </w:t>
      </w:r>
      <w:r w:rsidRPr="00951477">
        <w:rPr>
          <w:rFonts w:ascii="Times New Roman" w:hAnsi="Times New Roman" w:eastAsia="Times New Roman" w:cs="Times New Roman"/>
          <w:sz w:val="24"/>
          <w:szCs w:val="24"/>
        </w:rPr>
        <w:t>või tema volitatud struktuuriüksuse juht.</w:t>
      </w:r>
      <w:r w:rsidRPr="00674553">
        <w:rPr>
          <w:rFonts w:ascii="Times New Roman" w:hAnsi="Times New Roman" w:eastAsia="Times New Roman" w:cs="Times New Roman"/>
          <w:sz w:val="24"/>
          <w:szCs w:val="24"/>
        </w:rPr>
        <w:t xml:space="preserve"> </w:t>
      </w:r>
    </w:p>
    <w:p w:rsidR="006479E8" w:rsidP="00674553" w:rsidRDefault="006479E8" w14:paraId="16EE7BDA" w14:textId="1D5A4FA0">
      <w:pPr>
        <w:spacing w:after="0" w:line="240" w:lineRule="auto"/>
        <w:jc w:val="both"/>
        <w:rPr>
          <w:rFonts w:ascii="Times New Roman" w:hAnsi="Times New Roman" w:eastAsia="Times New Roman" w:cs="Times New Roman"/>
          <w:sz w:val="24"/>
          <w:szCs w:val="24"/>
        </w:rPr>
      </w:pPr>
    </w:p>
    <w:p w:rsidRPr="00B854F4" w:rsidR="006479E8" w:rsidP="00674553" w:rsidRDefault="006479E8" w14:paraId="2CAD6459" w14:textId="115E0550">
      <w:pPr>
        <w:spacing w:after="0" w:line="240" w:lineRule="auto"/>
        <w:jc w:val="both"/>
        <w:rPr>
          <w:rFonts w:ascii="Times New Roman" w:hAnsi="Times New Roman" w:eastAsia="Times New Roman" w:cs="Times New Roman"/>
          <w:strike/>
          <w:sz w:val="24"/>
          <w:szCs w:val="24"/>
        </w:rPr>
      </w:pPr>
      <w:r>
        <w:rPr>
          <w:rFonts w:ascii="Times New Roman" w:hAnsi="Times New Roman" w:eastAsia="Times New Roman" w:cs="Times New Roman"/>
          <w:sz w:val="24"/>
          <w:szCs w:val="24"/>
        </w:rPr>
        <w:t xml:space="preserve">(7) Kaitseliidu alalise ja ajutise julgeolekuala kaitset ning valvet teostavad </w:t>
      </w:r>
      <w:r w:rsidR="00603EC7">
        <w:rPr>
          <w:rFonts w:ascii="Times New Roman" w:hAnsi="Times New Roman" w:eastAsia="Times New Roman" w:cs="Times New Roman"/>
          <w:sz w:val="24"/>
          <w:szCs w:val="24"/>
        </w:rPr>
        <w:t>käesoleva</w:t>
      </w:r>
      <w:r>
        <w:rPr>
          <w:rFonts w:ascii="Times New Roman" w:hAnsi="Times New Roman" w:eastAsia="Times New Roman" w:cs="Times New Roman"/>
          <w:sz w:val="24"/>
          <w:szCs w:val="24"/>
        </w:rPr>
        <w:t xml:space="preserve"> seaduse</w:t>
      </w:r>
      <w:r w:rsidR="002136F1">
        <w:rPr>
          <w:rFonts w:ascii="Times New Roman" w:hAnsi="Times New Roman" w:eastAsia="Times New Roman" w:cs="Times New Roman"/>
          <w:sz w:val="24"/>
          <w:szCs w:val="24"/>
        </w:rPr>
        <w:t xml:space="preserve"> </w:t>
      </w:r>
      <w:r w:rsidR="005D7D1A">
        <w:rPr>
          <w:rFonts w:ascii="Times New Roman" w:hAnsi="Times New Roman" w:eastAsia="Times New Roman" w:cs="Times New Roman"/>
          <w:sz w:val="24"/>
          <w:szCs w:val="24"/>
        </w:rPr>
        <w:t>§</w:t>
      </w:r>
      <w:r w:rsidR="00B854F4">
        <w:rPr>
          <w:rFonts w:ascii="Times New Roman" w:hAnsi="Times New Roman" w:eastAsia="Times New Roman" w:cs="Times New Roman"/>
          <w:sz w:val="24"/>
          <w:szCs w:val="24"/>
        </w:rPr>
        <w:t xml:space="preserve"> </w:t>
      </w:r>
      <w:r w:rsidR="002136F1">
        <w:rPr>
          <w:rFonts w:ascii="Times New Roman" w:hAnsi="Times New Roman" w:eastAsia="Times New Roman" w:cs="Times New Roman"/>
          <w:sz w:val="24"/>
          <w:szCs w:val="24"/>
        </w:rPr>
        <w:t xml:space="preserve">70 lõigetes 1 ja </w:t>
      </w:r>
      <w:r>
        <w:rPr>
          <w:rFonts w:ascii="Times New Roman" w:hAnsi="Times New Roman" w:eastAsia="Times New Roman" w:cs="Times New Roman"/>
          <w:sz w:val="24"/>
          <w:szCs w:val="24"/>
        </w:rPr>
        <w:t>1</w:t>
      </w:r>
      <w:r w:rsidRPr="006479E8">
        <w:rPr>
          <w:rFonts w:ascii="Times New Roman" w:hAnsi="Times New Roman" w:eastAsia="Times New Roman" w:cs="Times New Roman"/>
          <w:sz w:val="24"/>
          <w:szCs w:val="24"/>
          <w:vertAlign w:val="superscript"/>
        </w:rPr>
        <w:t>1</w:t>
      </w:r>
      <w:r>
        <w:rPr>
          <w:rFonts w:ascii="Times New Roman" w:hAnsi="Times New Roman" w:eastAsia="Times New Roman" w:cs="Times New Roman"/>
          <w:sz w:val="24"/>
          <w:szCs w:val="24"/>
        </w:rPr>
        <w:t xml:space="preserve"> nimetatud isikud</w:t>
      </w:r>
      <w:r w:rsidR="00BD2BCF">
        <w:rPr>
          <w:rFonts w:ascii="Times New Roman" w:hAnsi="Times New Roman" w:eastAsia="Times New Roman" w:cs="Times New Roman"/>
          <w:sz w:val="24"/>
          <w:szCs w:val="24"/>
        </w:rPr>
        <w:t>.</w:t>
      </w:r>
    </w:p>
    <w:p w:rsidR="00674553" w:rsidP="00674553" w:rsidRDefault="00674553" w14:paraId="689498A3" w14:textId="35C77B21">
      <w:pPr>
        <w:spacing w:after="0" w:line="240" w:lineRule="auto"/>
        <w:jc w:val="both"/>
        <w:rPr>
          <w:rFonts w:ascii="Times New Roman" w:hAnsi="Times New Roman" w:eastAsia="Times New Roman" w:cs="Times New Roman"/>
          <w:sz w:val="24"/>
          <w:szCs w:val="24"/>
        </w:rPr>
      </w:pPr>
    </w:p>
    <w:p w:rsidR="00BD2BCF" w:rsidP="00674553" w:rsidRDefault="00BD2BCF" w14:paraId="40CB817F" w14:textId="5EBF92DB">
      <w:pPr>
        <w:spacing w:after="0" w:line="240" w:lineRule="auto"/>
        <w:jc w:val="both"/>
        <w:rPr>
          <w:rFonts w:ascii="Times New Roman" w:hAnsi="Times New Roman" w:eastAsia="Times New Roman" w:cs="Times New Roman"/>
          <w:sz w:val="24"/>
          <w:szCs w:val="24"/>
        </w:rPr>
      </w:pPr>
      <w:r w:rsidRPr="000A7D01">
        <w:rPr>
          <w:rFonts w:ascii="Times New Roman" w:hAnsi="Times New Roman" w:eastAsia="Times New Roman" w:cs="Times New Roman"/>
          <w:sz w:val="24"/>
          <w:szCs w:val="24"/>
        </w:rPr>
        <w:t xml:space="preserve">(8) </w:t>
      </w:r>
      <w:r w:rsidRPr="000A7D01" w:rsidR="003241D9">
        <w:rPr>
          <w:rFonts w:ascii="Times New Roman" w:hAnsi="Times New Roman" w:eastAsia="Times New Roman" w:cs="Times New Roman"/>
          <w:sz w:val="24"/>
          <w:szCs w:val="24"/>
        </w:rPr>
        <w:t>A</w:t>
      </w:r>
      <w:r w:rsidRPr="000A7D01">
        <w:rPr>
          <w:rFonts w:ascii="Times New Roman" w:hAnsi="Times New Roman" w:eastAsia="Times New Roman" w:cs="Times New Roman"/>
          <w:sz w:val="24"/>
          <w:szCs w:val="24"/>
        </w:rPr>
        <w:t xml:space="preserve">jutise julgeolekuala kaitset ning valvet võib lisaks </w:t>
      </w:r>
      <w:r w:rsidRPr="000A7D01" w:rsidR="00C377CB">
        <w:rPr>
          <w:rFonts w:ascii="Times New Roman" w:hAnsi="Times New Roman" w:eastAsia="Times New Roman" w:cs="Times New Roman"/>
          <w:sz w:val="24"/>
          <w:szCs w:val="24"/>
        </w:rPr>
        <w:t xml:space="preserve">käesoleva paragrahvi </w:t>
      </w:r>
      <w:r w:rsidRPr="000A7D01">
        <w:rPr>
          <w:rFonts w:ascii="Times New Roman" w:hAnsi="Times New Roman" w:eastAsia="Times New Roman" w:cs="Times New Roman"/>
          <w:sz w:val="24"/>
          <w:szCs w:val="24"/>
        </w:rPr>
        <w:t>lõikes 7 nimetatud isikutele teostada reservteenistusse kutsutud isik</w:t>
      </w:r>
      <w:r w:rsidRPr="000A7D01" w:rsidR="003241D9">
        <w:rPr>
          <w:rFonts w:ascii="Times New Roman" w:hAnsi="Times New Roman" w:eastAsia="Times New Roman" w:cs="Times New Roman"/>
          <w:sz w:val="24"/>
          <w:szCs w:val="24"/>
        </w:rPr>
        <w:t xml:space="preserve">, kes peab olema läbi teinud </w:t>
      </w:r>
      <w:r w:rsidRPr="00C34574" w:rsidR="00C34574">
        <w:rPr>
          <w:rFonts w:ascii="Times New Roman" w:hAnsi="Times New Roman" w:eastAsia="Times New Roman" w:cs="Times New Roman"/>
          <w:sz w:val="24"/>
          <w:szCs w:val="24"/>
        </w:rPr>
        <w:t>käesoleva seaduse § 70 lõikes 3 nimetatud väljaõppe.</w:t>
      </w:r>
    </w:p>
    <w:p w:rsidR="00BD2BCF" w:rsidP="00674553" w:rsidRDefault="00BD2BCF" w14:paraId="612D80B8" w14:textId="77777777">
      <w:pPr>
        <w:spacing w:after="0" w:line="240" w:lineRule="auto"/>
        <w:jc w:val="both"/>
        <w:rPr>
          <w:rFonts w:ascii="Times New Roman" w:hAnsi="Times New Roman" w:eastAsia="Times New Roman" w:cs="Times New Roman"/>
          <w:sz w:val="24"/>
          <w:szCs w:val="24"/>
        </w:rPr>
      </w:pPr>
    </w:p>
    <w:p w:rsidR="007A43FE" w:rsidP="007A43FE" w:rsidRDefault="007A43FE" w14:paraId="5773A635" w14:noSpellErr="1" w14:textId="719B8060">
      <w:pPr>
        <w:spacing w:after="0" w:line="240" w:lineRule="auto"/>
        <w:jc w:val="both"/>
        <w:rPr>
          <w:rFonts w:ascii="Times New Roman" w:hAnsi="Times New Roman" w:eastAsia="Times New Roman" w:cs="Times New Roman"/>
          <w:sz w:val="24"/>
          <w:szCs w:val="24"/>
        </w:rPr>
      </w:pPr>
      <w:r w:rsidRPr="2FE270A7" w:rsidR="007A43FE">
        <w:rPr>
          <w:rFonts w:ascii="Times New Roman" w:hAnsi="Times New Roman" w:eastAsia="Times New Roman" w:cs="Times New Roman"/>
          <w:sz w:val="24"/>
          <w:szCs w:val="24"/>
        </w:rPr>
        <w:t>(</w:t>
      </w:r>
      <w:r w:rsidRPr="2FE270A7" w:rsidR="00951477">
        <w:rPr>
          <w:rFonts w:ascii="Times New Roman" w:hAnsi="Times New Roman" w:eastAsia="Times New Roman" w:cs="Times New Roman"/>
          <w:sz w:val="24"/>
          <w:szCs w:val="24"/>
        </w:rPr>
        <w:t>9</w:t>
      </w:r>
      <w:r w:rsidRPr="2FE270A7" w:rsidR="007A43FE">
        <w:rPr>
          <w:rFonts w:ascii="Times New Roman" w:hAnsi="Times New Roman" w:eastAsia="Times New Roman" w:cs="Times New Roman"/>
          <w:sz w:val="24"/>
          <w:szCs w:val="24"/>
        </w:rPr>
        <w:t xml:space="preserve">) </w:t>
      </w:r>
      <w:r w:rsidRPr="2FE270A7" w:rsidR="007A43FE">
        <w:rPr>
          <w:rFonts w:ascii="Times New Roman" w:hAnsi="Times New Roman" w:eastAsia="Times New Roman" w:cs="Times New Roman"/>
          <w:sz w:val="24"/>
          <w:szCs w:val="24"/>
        </w:rPr>
        <w:t xml:space="preserve">Kaitseliidu alalisel ja ajutisel julgeolekualal kaitset ja valvet teostavad käesoleva seaduse </w:t>
      </w:r>
      <w:r w:rsidRPr="2FE270A7" w:rsidR="00C377CB">
        <w:rPr>
          <w:rFonts w:ascii="Times New Roman" w:hAnsi="Times New Roman" w:eastAsia="Times New Roman" w:cs="Times New Roman"/>
          <w:sz w:val="24"/>
          <w:szCs w:val="24"/>
        </w:rPr>
        <w:t>§</w:t>
      </w:r>
      <w:r w:rsidRPr="2FE270A7" w:rsidR="007A43FE">
        <w:rPr>
          <w:rFonts w:ascii="Times New Roman" w:hAnsi="Times New Roman" w:eastAsia="Times New Roman" w:cs="Times New Roman"/>
          <w:sz w:val="24"/>
          <w:szCs w:val="24"/>
        </w:rPr>
        <w:t xml:space="preserve"> </w:t>
      </w:r>
      <w:r w:rsidRPr="2FE270A7" w:rsidR="007A43FE">
        <w:rPr>
          <w:rFonts w:ascii="Times New Roman" w:hAnsi="Times New Roman" w:eastAsia="Times New Roman" w:cs="Times New Roman"/>
          <w:sz w:val="24"/>
          <w:szCs w:val="24"/>
        </w:rPr>
        <w:t>70 lõi</w:t>
      </w:r>
      <w:r w:rsidRPr="2FE270A7" w:rsidR="00A36320">
        <w:rPr>
          <w:rFonts w:ascii="Times New Roman" w:hAnsi="Times New Roman" w:eastAsia="Times New Roman" w:cs="Times New Roman"/>
          <w:sz w:val="24"/>
          <w:szCs w:val="24"/>
        </w:rPr>
        <w:t>getes</w:t>
      </w:r>
      <w:r w:rsidRPr="2FE270A7" w:rsidR="007A43FE">
        <w:rPr>
          <w:rFonts w:ascii="Times New Roman" w:hAnsi="Times New Roman" w:eastAsia="Times New Roman" w:cs="Times New Roman"/>
          <w:sz w:val="24"/>
          <w:szCs w:val="24"/>
        </w:rPr>
        <w:t xml:space="preserve"> 1 ja 1</w:t>
      </w:r>
      <w:r w:rsidRPr="2FE270A7" w:rsidR="007A43FE">
        <w:rPr>
          <w:rFonts w:ascii="Times New Roman" w:hAnsi="Times New Roman" w:eastAsia="Times New Roman" w:cs="Times New Roman"/>
          <w:sz w:val="24"/>
          <w:szCs w:val="24"/>
          <w:vertAlign w:val="superscript"/>
        </w:rPr>
        <w:t>1</w:t>
      </w:r>
      <w:r w:rsidRPr="2FE270A7" w:rsidR="007A43FE">
        <w:rPr>
          <w:rFonts w:ascii="Times New Roman" w:hAnsi="Times New Roman" w:eastAsia="Times New Roman" w:cs="Times New Roman"/>
          <w:sz w:val="24"/>
          <w:szCs w:val="24"/>
        </w:rPr>
        <w:t xml:space="preserve"> nimetatud isikud võivad tööülesande, teenistusülesande või teenistuskohustuse täitmisel kanda relvi, erivahendeid ja enesekaitsevahendeid ning kohaldada meetmeid ja vahetut sundi käesoleva seaduse </w:t>
      </w:r>
      <w:r w:rsidRPr="2FE270A7" w:rsidR="00C377CB">
        <w:rPr>
          <w:rFonts w:ascii="Times New Roman" w:hAnsi="Times New Roman" w:eastAsia="Times New Roman" w:cs="Times New Roman"/>
          <w:sz w:val="24"/>
          <w:szCs w:val="24"/>
        </w:rPr>
        <w:t xml:space="preserve">§ </w:t>
      </w:r>
      <w:r w:rsidRPr="2FE270A7" w:rsidR="007A43FE">
        <w:rPr>
          <w:rFonts w:ascii="Times New Roman" w:hAnsi="Times New Roman" w:eastAsia="Times New Roman" w:cs="Times New Roman"/>
          <w:sz w:val="24"/>
          <w:szCs w:val="24"/>
        </w:rPr>
        <w:t>7</w:t>
      </w:r>
      <w:r w:rsidRPr="2FE270A7" w:rsidR="00EE0208">
        <w:rPr>
          <w:rFonts w:ascii="Times New Roman" w:hAnsi="Times New Roman" w:eastAsia="Times New Roman" w:cs="Times New Roman"/>
          <w:sz w:val="24"/>
          <w:szCs w:val="24"/>
        </w:rPr>
        <w:t>1</w:t>
      </w:r>
      <w:r w:rsidRPr="2FE270A7" w:rsidR="007A43FE">
        <w:rPr>
          <w:rFonts w:ascii="Times New Roman" w:hAnsi="Times New Roman" w:eastAsia="Times New Roman" w:cs="Times New Roman"/>
          <w:sz w:val="24"/>
          <w:szCs w:val="24"/>
        </w:rPr>
        <w:t xml:space="preserve"> lõigetes 3–9 ning käesoleva seaduse §-des 72 ja 73 </w:t>
      </w:r>
      <w:ins w:author="Kärt Voor - JUSTDIGI" w:date="2025-10-23T07:47:09.089Z" w:id="16809726">
        <w:r w:rsidRPr="2FE270A7" w:rsidR="1700AB1E">
          <w:rPr>
            <w:rFonts w:ascii="Times New Roman" w:hAnsi="Times New Roman" w:eastAsia="Times New Roman" w:cs="Times New Roman"/>
            <w:sz w:val="24"/>
            <w:szCs w:val="24"/>
          </w:rPr>
          <w:t xml:space="preserve">sätestatud </w:t>
        </w:r>
      </w:ins>
      <w:del w:author="Kärt Voor - JUSTDIGI" w:date="2025-10-23T07:47:03.971Z" w:id="229063094">
        <w:r w:rsidRPr="2FE270A7" w:rsidDel="007A43FE">
          <w:rPr>
            <w:rFonts w:ascii="Times New Roman" w:hAnsi="Times New Roman" w:eastAsia="Times New Roman" w:cs="Times New Roman"/>
            <w:sz w:val="24"/>
            <w:szCs w:val="24"/>
          </w:rPr>
          <w:delText>lubatud</w:delText>
        </w:r>
      </w:del>
      <w:r w:rsidRPr="2FE270A7" w:rsidR="007A43FE">
        <w:rPr>
          <w:rFonts w:ascii="Times New Roman" w:hAnsi="Times New Roman" w:eastAsia="Times New Roman" w:cs="Times New Roman"/>
          <w:sz w:val="24"/>
          <w:szCs w:val="24"/>
        </w:rPr>
        <w:t xml:space="preserve"> ulatuses ja korras.</w:t>
      </w:r>
    </w:p>
    <w:p w:rsidR="007A43FE" w:rsidP="00674553" w:rsidRDefault="007A43FE" w14:paraId="7667CEF3" w14:textId="64BBE3AE">
      <w:pPr>
        <w:spacing w:after="0" w:line="240" w:lineRule="auto"/>
        <w:jc w:val="both"/>
        <w:rPr>
          <w:rFonts w:ascii="Times New Roman" w:hAnsi="Times New Roman" w:eastAsia="Times New Roman" w:cs="Times New Roman"/>
          <w:sz w:val="24"/>
          <w:szCs w:val="24"/>
        </w:rPr>
      </w:pPr>
    </w:p>
    <w:p w:rsidRPr="00674553" w:rsidR="00674553" w:rsidP="00674553" w:rsidRDefault="00674553" w14:paraId="27B097EF" w14:textId="77777777">
      <w:pPr>
        <w:spacing w:after="0" w:line="240" w:lineRule="auto"/>
        <w:jc w:val="both"/>
        <w:rPr>
          <w:rFonts w:ascii="Times New Roman" w:hAnsi="Times New Roman" w:eastAsia="Times New Roman" w:cs="Times New Roman"/>
          <w:b/>
          <w:sz w:val="24"/>
          <w:szCs w:val="24"/>
        </w:rPr>
      </w:pPr>
      <w:r w:rsidRPr="00674553">
        <w:rPr>
          <w:rFonts w:ascii="Times New Roman" w:hAnsi="Times New Roman" w:eastAsia="Times New Roman" w:cs="Times New Roman"/>
          <w:b/>
          <w:sz w:val="24"/>
          <w:szCs w:val="24"/>
        </w:rPr>
        <w:t>§ 84². Julgeolekuala tähistamine</w:t>
      </w:r>
    </w:p>
    <w:p w:rsidR="00067C74" w:rsidP="776DF801" w:rsidRDefault="00067C74" w14:paraId="026ECC9F" w14:textId="77777777">
      <w:pPr>
        <w:spacing w:after="0" w:line="240" w:lineRule="auto"/>
        <w:jc w:val="both"/>
        <w:rPr>
          <w:rFonts w:ascii="Times New Roman" w:hAnsi="Times New Roman" w:eastAsia="Times New Roman" w:cs="Times New Roman"/>
          <w:sz w:val="24"/>
          <w:szCs w:val="24"/>
        </w:rPr>
      </w:pPr>
    </w:p>
    <w:p w:rsidRPr="00674553" w:rsidR="00674553" w:rsidP="776DF801" w:rsidRDefault="776DF801" w14:paraId="3CC162D2" w14:textId="2CD1A9E0">
      <w:pPr>
        <w:spacing w:after="0" w:line="240" w:lineRule="auto"/>
        <w:jc w:val="both"/>
        <w:rPr>
          <w:rFonts w:ascii="Times New Roman" w:hAnsi="Times New Roman" w:eastAsia="Times New Roman" w:cs="Times New Roman"/>
          <w:sz w:val="24"/>
          <w:szCs w:val="24"/>
        </w:rPr>
      </w:pPr>
      <w:r w:rsidRPr="776DF801">
        <w:rPr>
          <w:rFonts w:ascii="Times New Roman" w:hAnsi="Times New Roman" w:eastAsia="Times New Roman" w:cs="Times New Roman"/>
          <w:sz w:val="24"/>
          <w:szCs w:val="24"/>
        </w:rPr>
        <w:t>(1) Julgeolekuala peab olema tähistatud kõrvalisele isikule arusaadaval viisil.</w:t>
      </w:r>
    </w:p>
    <w:p w:rsidRPr="00674553" w:rsidR="00674553" w:rsidP="00674553" w:rsidRDefault="00674553" w14:paraId="61F8F890" w14:textId="77777777">
      <w:pPr>
        <w:spacing w:after="0" w:line="240" w:lineRule="auto"/>
        <w:jc w:val="both"/>
        <w:rPr>
          <w:rFonts w:ascii="Times New Roman" w:hAnsi="Times New Roman" w:eastAsia="Times New Roman" w:cs="Times New Roman"/>
          <w:sz w:val="24"/>
          <w:szCs w:val="24"/>
        </w:rPr>
      </w:pPr>
    </w:p>
    <w:p w:rsidR="00674553" w:rsidP="00674553" w:rsidRDefault="00674553" w14:paraId="2764AA32" w14:textId="2F38858C">
      <w:pPr>
        <w:spacing w:after="0" w:line="240" w:lineRule="auto"/>
        <w:jc w:val="both"/>
        <w:rPr>
          <w:rFonts w:ascii="Times New Roman" w:hAnsi="Times New Roman" w:eastAsia="Times New Roman" w:cs="Times New Roman"/>
          <w:sz w:val="24"/>
          <w:szCs w:val="24"/>
        </w:rPr>
      </w:pPr>
      <w:r w:rsidRPr="00674553">
        <w:rPr>
          <w:rFonts w:ascii="Times New Roman" w:hAnsi="Times New Roman" w:eastAsia="Times New Roman" w:cs="Times New Roman"/>
          <w:sz w:val="24"/>
          <w:szCs w:val="24"/>
        </w:rPr>
        <w:t xml:space="preserve">(2) Julgeolekuala </w:t>
      </w:r>
      <w:r w:rsidR="00EE318D">
        <w:rPr>
          <w:rFonts w:ascii="Times New Roman" w:hAnsi="Times New Roman" w:eastAsia="Times New Roman" w:cs="Times New Roman"/>
          <w:sz w:val="24"/>
          <w:szCs w:val="24"/>
        </w:rPr>
        <w:t>tähistamise korra kehtestab valdkonna eest vastutav minister määrusega.</w:t>
      </w:r>
    </w:p>
    <w:p w:rsidRPr="00674553" w:rsidR="005316F2" w:rsidP="00674553" w:rsidRDefault="005316F2" w14:paraId="2668222E" w14:textId="77777777">
      <w:pPr>
        <w:spacing w:after="0" w:line="240" w:lineRule="auto"/>
        <w:jc w:val="both"/>
        <w:rPr>
          <w:rFonts w:ascii="Times New Roman" w:hAnsi="Times New Roman" w:eastAsia="Times New Roman" w:cs="Times New Roman"/>
          <w:sz w:val="24"/>
          <w:szCs w:val="24"/>
        </w:rPr>
      </w:pPr>
    </w:p>
    <w:p w:rsidR="005316F2" w:rsidP="005316F2" w:rsidRDefault="005316F2" w14:paraId="4DCA1CCA" w14:textId="53FD74B7" w14:noSpellErr="1">
      <w:pPr>
        <w:spacing w:after="0" w:line="240" w:lineRule="auto"/>
        <w:jc w:val="both"/>
        <w:rPr>
          <w:rFonts w:ascii="Times New Roman" w:hAnsi="Times New Roman" w:eastAsia="Times New Roman" w:cs="Times New Roman"/>
          <w:sz w:val="24"/>
          <w:szCs w:val="24"/>
        </w:rPr>
      </w:pPr>
      <w:bookmarkStart w:name="para54lg3" w:id="7"/>
      <w:bookmarkEnd w:id="7"/>
      <w:commentRangeStart w:id="9881167"/>
      <w:r w:rsidRPr="2FE270A7" w:rsidR="005316F2">
        <w:rPr>
          <w:rFonts w:ascii="Times New Roman" w:hAnsi="Times New Roman" w:eastAsia="Times New Roman" w:cs="Times New Roman"/>
          <w:sz w:val="24"/>
          <w:szCs w:val="24"/>
        </w:rPr>
        <w:t>(3</w:t>
      </w:r>
      <w:r w:rsidRPr="2FE270A7" w:rsidR="005316F2">
        <w:rPr>
          <w:rFonts w:ascii="Times New Roman" w:hAnsi="Times New Roman" w:eastAsia="Times New Roman" w:cs="Times New Roman"/>
          <w:sz w:val="24"/>
          <w:szCs w:val="24"/>
        </w:rPr>
        <w:t>) Ajutine julgeolekuala tähistatakse esimesel võimalusel. Kaitseliit teavitab ajutise julgeolekuala loomisest ja võimaluse korral kestusest viivitamata Politsei- ja Piirivalveametit</w:t>
      </w:r>
      <w:r w:rsidRPr="2FE270A7" w:rsidR="005316F2">
        <w:rPr>
          <w:rFonts w:ascii="Times New Roman" w:hAnsi="Times New Roman" w:eastAsia="Times New Roman" w:cs="Times New Roman"/>
          <w:sz w:val="24"/>
          <w:szCs w:val="24"/>
        </w:rPr>
        <w:t>, Kaitseväge</w:t>
      </w:r>
      <w:r w:rsidRPr="2FE270A7" w:rsidR="005316F2">
        <w:rPr>
          <w:rFonts w:ascii="Times New Roman" w:hAnsi="Times New Roman" w:eastAsia="Times New Roman" w:cs="Times New Roman"/>
          <w:sz w:val="24"/>
          <w:szCs w:val="24"/>
        </w:rPr>
        <w:t xml:space="preserve"> ning </w:t>
      </w:r>
      <w:r w:rsidRPr="2FE270A7" w:rsidR="005316F2">
        <w:rPr>
          <w:rFonts w:ascii="Times New Roman" w:hAnsi="Times New Roman" w:eastAsia="Times New Roman" w:cs="Times New Roman"/>
          <w:sz w:val="24"/>
          <w:szCs w:val="24"/>
        </w:rPr>
        <w:t xml:space="preserve">võimalusel </w:t>
      </w:r>
      <w:r w:rsidRPr="2FE270A7" w:rsidR="005316F2">
        <w:rPr>
          <w:rFonts w:ascii="Times New Roman" w:hAnsi="Times New Roman" w:eastAsia="Times New Roman" w:cs="Times New Roman"/>
          <w:sz w:val="24"/>
          <w:szCs w:val="24"/>
        </w:rPr>
        <w:t>julgeolekuala asukohajärgset kohalikku omavalitsust.</w:t>
      </w:r>
      <w:commentRangeEnd w:id="9881167"/>
      <w:r>
        <w:rPr>
          <w:rStyle w:val="CommentReference"/>
        </w:rPr>
        <w:commentReference w:id="9881167"/>
      </w:r>
    </w:p>
    <w:p w:rsidR="00AD55D9" w:rsidP="00674553" w:rsidRDefault="00AD55D9" w14:paraId="65ABD2C8" w14:textId="77777777">
      <w:pPr>
        <w:spacing w:after="0" w:line="240" w:lineRule="auto"/>
        <w:jc w:val="both"/>
        <w:rPr>
          <w:rFonts w:ascii="Times New Roman" w:hAnsi="Times New Roman" w:eastAsia="Times New Roman" w:cs="Times New Roman"/>
          <w:sz w:val="24"/>
          <w:szCs w:val="24"/>
        </w:rPr>
      </w:pPr>
    </w:p>
    <w:p w:rsidRPr="00674553" w:rsidR="00674553" w:rsidP="00674553" w:rsidRDefault="00674553" w14:paraId="0732A1E8" w14:textId="2AC375C5">
      <w:pPr>
        <w:spacing w:after="0" w:line="240" w:lineRule="auto"/>
        <w:jc w:val="both"/>
        <w:rPr>
          <w:rFonts w:ascii="Times New Roman" w:hAnsi="Times New Roman" w:eastAsia="Times New Roman" w:cs="Times New Roman"/>
          <w:b/>
          <w:sz w:val="24"/>
          <w:szCs w:val="24"/>
        </w:rPr>
      </w:pPr>
      <w:r w:rsidRPr="00674553">
        <w:rPr>
          <w:rFonts w:ascii="Times New Roman" w:hAnsi="Times New Roman" w:eastAsia="Times New Roman" w:cs="Times New Roman"/>
          <w:b/>
          <w:sz w:val="24"/>
          <w:szCs w:val="24"/>
        </w:rPr>
        <w:t>§ 84³. Julgeolekualal viibimine</w:t>
      </w:r>
    </w:p>
    <w:p w:rsidR="00067C74" w:rsidP="776DF801" w:rsidRDefault="00067C74" w14:paraId="5399695B" w14:textId="77777777">
      <w:pPr>
        <w:spacing w:after="0" w:line="240" w:lineRule="auto"/>
        <w:jc w:val="both"/>
        <w:rPr>
          <w:rFonts w:ascii="Times New Roman" w:hAnsi="Times New Roman" w:eastAsia="Times New Roman" w:cs="Times New Roman"/>
          <w:sz w:val="24"/>
          <w:szCs w:val="24"/>
        </w:rPr>
      </w:pPr>
    </w:p>
    <w:p w:rsidRPr="00674553" w:rsidR="00674553" w:rsidP="776DF801" w:rsidRDefault="776DF801" w14:paraId="4596811C" w14:textId="58C68998">
      <w:pPr>
        <w:spacing w:after="0" w:line="240" w:lineRule="auto"/>
        <w:jc w:val="both"/>
        <w:rPr>
          <w:rFonts w:ascii="Times New Roman" w:hAnsi="Times New Roman" w:eastAsia="Times New Roman" w:cs="Times New Roman"/>
          <w:sz w:val="24"/>
          <w:szCs w:val="24"/>
        </w:rPr>
      </w:pPr>
      <w:r w:rsidRPr="776DF801">
        <w:rPr>
          <w:rFonts w:ascii="Times New Roman" w:hAnsi="Times New Roman" w:eastAsia="Times New Roman" w:cs="Times New Roman"/>
          <w:sz w:val="24"/>
          <w:szCs w:val="24"/>
        </w:rPr>
        <w:t xml:space="preserve">Julgeolekualal viibimisel peab täitma Kaitseliidus kehtivat korda ja käesoleva seaduse </w:t>
      </w:r>
      <w:r w:rsidR="00C377CB">
        <w:rPr>
          <w:rFonts w:ascii="Times New Roman" w:hAnsi="Times New Roman" w:eastAsia="Times New Roman" w:cs="Times New Roman"/>
          <w:sz w:val="24"/>
          <w:szCs w:val="24"/>
        </w:rPr>
        <w:t xml:space="preserve">§ </w:t>
      </w:r>
      <w:r w:rsidRPr="776DF801">
        <w:rPr>
          <w:rFonts w:ascii="Times New Roman" w:hAnsi="Times New Roman" w:eastAsia="Times New Roman" w:cs="Times New Roman"/>
          <w:sz w:val="24"/>
          <w:szCs w:val="24"/>
        </w:rPr>
        <w:t>70 lõigetes 1 ja 1</w:t>
      </w:r>
      <w:r w:rsidRPr="776DF801">
        <w:rPr>
          <w:rFonts w:ascii="Times New Roman" w:hAnsi="Times New Roman" w:eastAsia="Times New Roman" w:cs="Times New Roman"/>
          <w:sz w:val="24"/>
          <w:szCs w:val="24"/>
          <w:vertAlign w:val="superscript"/>
        </w:rPr>
        <w:t>1</w:t>
      </w:r>
      <w:r w:rsidRPr="776DF801">
        <w:rPr>
          <w:rFonts w:ascii="Times New Roman" w:hAnsi="Times New Roman" w:eastAsia="Times New Roman" w:cs="Times New Roman"/>
          <w:sz w:val="24"/>
          <w:szCs w:val="24"/>
        </w:rPr>
        <w:t xml:space="preserve"> nimetatud isiku korraldusi. </w:t>
      </w:r>
    </w:p>
    <w:p w:rsidRPr="00674553" w:rsidR="00674553" w:rsidP="00674553" w:rsidRDefault="00674553" w14:paraId="39E3DC59" w14:textId="77777777">
      <w:pPr>
        <w:spacing w:after="0" w:line="240" w:lineRule="auto"/>
        <w:jc w:val="both"/>
        <w:rPr>
          <w:rFonts w:ascii="Times New Roman" w:hAnsi="Times New Roman" w:eastAsia="Times New Roman" w:cs="Times New Roman"/>
          <w:sz w:val="24"/>
          <w:szCs w:val="24"/>
        </w:rPr>
      </w:pPr>
    </w:p>
    <w:p w:rsidR="00067C74" w:rsidP="776DF801" w:rsidRDefault="00067C74" w14:paraId="611670D5" w14:textId="77777777">
      <w:pPr>
        <w:spacing w:after="0" w:line="240" w:lineRule="auto"/>
        <w:jc w:val="both"/>
        <w:rPr>
          <w:rFonts w:ascii="Times New Roman" w:hAnsi="Times New Roman" w:eastAsia="Times New Roman" w:cs="Times New Roman"/>
          <w:sz w:val="24"/>
          <w:szCs w:val="24"/>
        </w:rPr>
      </w:pPr>
    </w:p>
    <w:p w:rsidR="00BE6A36" w:rsidP="00B854F4" w:rsidRDefault="00BE6A36" w14:paraId="7331EE75" w14:textId="77777777">
      <w:pPr>
        <w:spacing w:after="0" w:line="240" w:lineRule="auto"/>
        <w:jc w:val="both"/>
        <w:rPr>
          <w:rFonts w:ascii="Times New Roman" w:hAnsi="Times New Roman" w:eastAsia="Times New Roman" w:cs="Times New Roman"/>
          <w:b/>
          <w:sz w:val="24"/>
          <w:szCs w:val="24"/>
        </w:rPr>
      </w:pPr>
    </w:p>
    <w:p w:rsidRPr="00674553" w:rsidR="00B854F4" w:rsidP="00B854F4" w:rsidRDefault="00B854F4" w14:paraId="2644661B" w14:textId="3090CD45">
      <w:pPr>
        <w:spacing w:after="0" w:line="240" w:lineRule="auto"/>
        <w:jc w:val="both"/>
        <w:rPr>
          <w:rFonts w:ascii="Times New Roman" w:hAnsi="Times New Roman" w:eastAsia="Times New Roman" w:cs="Times New Roman"/>
          <w:b/>
          <w:sz w:val="24"/>
          <w:szCs w:val="24"/>
        </w:rPr>
      </w:pPr>
      <w:r w:rsidRPr="00674553">
        <w:rPr>
          <w:rFonts w:ascii="Times New Roman" w:hAnsi="Times New Roman" w:eastAsia="Times New Roman" w:cs="Times New Roman"/>
          <w:b/>
          <w:sz w:val="24"/>
          <w:szCs w:val="24"/>
        </w:rPr>
        <w:t>§ 84</w:t>
      </w:r>
      <w:r w:rsidR="005316F2">
        <w:rPr>
          <w:rFonts w:ascii="Times New Roman" w:hAnsi="Times New Roman" w:eastAsia="Times New Roman" w:cs="Times New Roman"/>
          <w:b/>
          <w:sz w:val="24"/>
          <w:szCs w:val="24"/>
          <w:vertAlign w:val="superscript"/>
        </w:rPr>
        <w:t>4</w:t>
      </w:r>
      <w:r w:rsidRPr="00674553">
        <w:rPr>
          <w:rFonts w:ascii="Times New Roman" w:hAnsi="Times New Roman" w:eastAsia="Times New Roman" w:cs="Times New Roman"/>
          <w:b/>
          <w:sz w:val="24"/>
          <w:szCs w:val="24"/>
        </w:rPr>
        <w:t>. Isiku kinnipidamine</w:t>
      </w:r>
      <w:r>
        <w:rPr>
          <w:rFonts w:ascii="Times New Roman" w:hAnsi="Times New Roman" w:eastAsia="Times New Roman" w:cs="Times New Roman"/>
          <w:b/>
          <w:sz w:val="24"/>
          <w:szCs w:val="24"/>
        </w:rPr>
        <w:t xml:space="preserve"> ning i</w:t>
      </w:r>
      <w:r w:rsidRPr="00674553">
        <w:rPr>
          <w:rFonts w:ascii="Times New Roman" w:hAnsi="Times New Roman" w:eastAsia="Times New Roman" w:cs="Times New Roman"/>
          <w:b/>
          <w:sz w:val="24"/>
          <w:szCs w:val="24"/>
        </w:rPr>
        <w:t>siku ja tema asjade läbivaatus</w:t>
      </w:r>
    </w:p>
    <w:p w:rsidR="00067C74" w:rsidP="00B854F4" w:rsidRDefault="00067C74" w14:paraId="07232DF0" w14:textId="77777777">
      <w:pPr>
        <w:pStyle w:val="Vahedeta"/>
        <w:ind w:right="-284"/>
        <w:jc w:val="both"/>
      </w:pPr>
    </w:p>
    <w:p w:rsidR="00357CBB" w:rsidP="00B854F4" w:rsidRDefault="00B854F4" w14:paraId="4AD8DDD1" w14:textId="311C9B94">
      <w:pPr>
        <w:pStyle w:val="Vahedeta"/>
        <w:ind w:right="-284"/>
        <w:jc w:val="both"/>
      </w:pPr>
      <w:r>
        <w:t xml:space="preserve">Isiku kinnipidamisel ning isiku ja tema asjade läbivaatusel kohaldatakse </w:t>
      </w:r>
      <w:r w:rsidR="00067C74">
        <w:t>käesoleva</w:t>
      </w:r>
      <w:r>
        <w:t xml:space="preserve"> seaduse § 71 lõikeid 3</w:t>
      </w:r>
      <w:r w:rsidRPr="00C377CB" w:rsidR="00C377CB">
        <w:t>–</w:t>
      </w:r>
      <w:r>
        <w:t>9 ning § 73.</w:t>
      </w:r>
    </w:p>
    <w:p w:rsidR="00357CBB" w:rsidP="00B854F4" w:rsidRDefault="00357CBB" w14:paraId="153E7073" w14:textId="78A8E166">
      <w:pPr>
        <w:pStyle w:val="Vahedeta"/>
        <w:ind w:right="-284"/>
        <w:jc w:val="both"/>
      </w:pPr>
    </w:p>
    <w:p w:rsidR="00357CBB" w:rsidP="00357CBB" w:rsidRDefault="00357CBB" w14:paraId="0077BF25" w14:textId="5C002668">
      <w:pPr>
        <w:spacing w:after="0" w:line="240" w:lineRule="auto"/>
        <w:jc w:val="both"/>
        <w:rPr>
          <w:rFonts w:ascii="Times New Roman" w:hAnsi="Times New Roman" w:cs="Times New Roman"/>
          <w:sz w:val="24"/>
          <w:szCs w:val="24"/>
        </w:rPr>
      </w:pPr>
      <w:r w:rsidRPr="00541828">
        <w:rPr>
          <w:rFonts w:ascii="Times New Roman" w:hAnsi="Times New Roman" w:eastAsia="Times New Roman" w:cs="Times New Roman"/>
          <w:b/>
          <w:color w:val="202020"/>
          <w:sz w:val="24"/>
          <w:szCs w:val="24"/>
          <w:bdr w:val="none" w:color="auto" w:sz="0" w:space="0" w:frame="1"/>
          <w:lang w:eastAsia="et-EE"/>
        </w:rPr>
        <w:t xml:space="preserve">§ </w:t>
      </w:r>
      <w:r>
        <w:rPr>
          <w:rFonts w:ascii="Times New Roman" w:hAnsi="Times New Roman" w:eastAsia="Times New Roman" w:cs="Times New Roman"/>
          <w:b/>
          <w:color w:val="202020"/>
          <w:sz w:val="24"/>
          <w:szCs w:val="24"/>
          <w:bdr w:val="none" w:color="auto" w:sz="0" w:space="0" w:frame="1"/>
          <w:lang w:eastAsia="et-EE"/>
        </w:rPr>
        <w:t>8</w:t>
      </w:r>
      <w:r w:rsidRPr="00541828">
        <w:rPr>
          <w:rFonts w:ascii="Times New Roman" w:hAnsi="Times New Roman" w:eastAsia="Times New Roman" w:cs="Times New Roman"/>
          <w:b/>
          <w:color w:val="202020"/>
          <w:sz w:val="24"/>
          <w:szCs w:val="24"/>
          <w:bdr w:val="none" w:color="auto" w:sz="0" w:space="0" w:frame="1"/>
          <w:lang w:eastAsia="et-EE"/>
        </w:rPr>
        <w:t>4</w:t>
      </w:r>
      <w:r w:rsidR="005316F2">
        <w:rPr>
          <w:rFonts w:ascii="Times New Roman" w:hAnsi="Times New Roman" w:eastAsia="Times New Roman" w:cs="Times New Roman"/>
          <w:b/>
          <w:color w:val="202020"/>
          <w:sz w:val="24"/>
          <w:szCs w:val="24"/>
          <w:bdr w:val="none" w:color="auto" w:sz="0" w:space="0" w:frame="1"/>
          <w:vertAlign w:val="superscript"/>
          <w:lang w:eastAsia="et-EE"/>
        </w:rPr>
        <w:t>5</w:t>
      </w:r>
      <w:r w:rsidRPr="00541828">
        <w:rPr>
          <w:rFonts w:ascii="Times New Roman" w:hAnsi="Times New Roman" w:eastAsia="Times New Roman" w:cs="Times New Roman"/>
          <w:b/>
          <w:color w:val="202020"/>
          <w:sz w:val="24"/>
          <w:szCs w:val="24"/>
          <w:bdr w:val="none" w:color="auto" w:sz="0" w:space="0" w:frame="1"/>
          <w:lang w:eastAsia="et-EE"/>
        </w:rPr>
        <w:t>.</w:t>
      </w:r>
      <w:r w:rsidRPr="00541828">
        <w:rPr>
          <w:rFonts w:ascii="Times New Roman" w:hAnsi="Times New Roman" w:eastAsia="Times New Roman" w:cs="Times New Roman"/>
          <w:b/>
          <w:color w:val="202020"/>
          <w:sz w:val="24"/>
          <w:szCs w:val="24"/>
          <w:bdr w:val="none" w:color="auto" w:sz="0" w:space="0" w:frame="1"/>
          <w:vertAlign w:val="superscript"/>
          <w:lang w:eastAsia="et-EE"/>
        </w:rPr>
        <w:t xml:space="preserve"> </w:t>
      </w:r>
      <w:r w:rsidRPr="00541828">
        <w:rPr>
          <w:rFonts w:ascii="Times New Roman" w:hAnsi="Times New Roman" w:eastAsia="Times New Roman" w:cs="Times New Roman"/>
          <w:b/>
          <w:color w:val="202020"/>
          <w:sz w:val="24"/>
          <w:szCs w:val="24"/>
          <w:bdr w:val="none" w:color="auto" w:sz="0" w:space="0" w:frame="1"/>
          <w:lang w:eastAsia="et-EE"/>
        </w:rPr>
        <w:t>Erim</w:t>
      </w:r>
      <w:r w:rsidRPr="00541828">
        <w:rPr>
          <w:rFonts w:ascii="Times New Roman" w:hAnsi="Times New Roman" w:eastAsia="Times New Roman" w:cs="Times New Roman"/>
          <w:b/>
          <w:bCs/>
          <w:color w:val="000000"/>
          <w:sz w:val="24"/>
          <w:szCs w:val="24"/>
          <w:lang w:eastAsia="et-EE"/>
        </w:rPr>
        <w:t xml:space="preserve">eetme kohaldamine </w:t>
      </w:r>
      <w:r w:rsidR="005316F2">
        <w:rPr>
          <w:rFonts w:ascii="Times New Roman" w:hAnsi="Times New Roman" w:eastAsia="Times New Roman" w:cs="Times New Roman"/>
          <w:b/>
          <w:bCs/>
          <w:color w:val="000000"/>
          <w:sz w:val="24"/>
          <w:szCs w:val="24"/>
          <w:lang w:eastAsia="et-EE"/>
        </w:rPr>
        <w:t xml:space="preserve">mehitamata õhusõiduki vastu </w:t>
      </w:r>
      <w:r w:rsidRPr="00541828">
        <w:rPr>
          <w:rFonts w:ascii="Times New Roman" w:hAnsi="Times New Roman" w:eastAsia="Times New Roman" w:cs="Times New Roman"/>
          <w:b/>
          <w:bCs/>
          <w:color w:val="000000"/>
          <w:sz w:val="24"/>
          <w:szCs w:val="24"/>
          <w:lang w:eastAsia="et-EE"/>
        </w:rPr>
        <w:t>julgeolekuala kaitse eesmärgil</w:t>
      </w:r>
    </w:p>
    <w:p w:rsidR="00357CBB" w:rsidP="00357CBB" w:rsidRDefault="00357CBB" w14:paraId="1FF4BD49" w14:textId="77777777">
      <w:pPr>
        <w:spacing w:after="0" w:line="240" w:lineRule="auto"/>
        <w:jc w:val="both"/>
        <w:rPr>
          <w:rFonts w:ascii="Times New Roman" w:hAnsi="Times New Roman" w:cs="Times New Roman"/>
          <w:sz w:val="24"/>
          <w:szCs w:val="24"/>
        </w:rPr>
      </w:pPr>
    </w:p>
    <w:p w:rsidRPr="00357CBB" w:rsidR="00357CBB" w:rsidP="00357CBB" w:rsidRDefault="00357CBB" w14:paraId="2E9D2CBC" w14:textId="378261F5">
      <w:pPr>
        <w:spacing w:after="0" w:line="240" w:lineRule="auto"/>
        <w:jc w:val="both"/>
        <w:rPr>
          <w:rFonts w:ascii="Times New Roman" w:hAnsi="Times New Roman" w:cs="Times New Roman"/>
          <w:sz w:val="24"/>
          <w:szCs w:val="24"/>
        </w:rPr>
      </w:pPr>
      <w:r w:rsidRPr="00357CBB">
        <w:rPr>
          <w:rFonts w:ascii="Times New Roman" w:hAnsi="Times New Roman" w:cs="Times New Roman"/>
          <w:sz w:val="24"/>
          <w:szCs w:val="24"/>
        </w:rPr>
        <w:t>(1) Kaitseliit võib vahetu ohu tõrjumiseks sundida julgeolekualal, ajutisel julgeolekualal, valvataval objektil või ajutisel valvataval objektil lendavat mehitamata õhusõidukit maanduma.</w:t>
      </w:r>
    </w:p>
    <w:p w:rsidR="006470A0" w:rsidP="006470A0" w:rsidRDefault="006470A0" w14:paraId="42112F98" w14:textId="77777777">
      <w:pPr>
        <w:spacing w:after="0" w:line="240" w:lineRule="auto"/>
        <w:jc w:val="both"/>
        <w:rPr>
          <w:rFonts w:ascii="Times New Roman" w:hAnsi="Times New Roman" w:cs="Times New Roman"/>
          <w:sz w:val="24"/>
          <w:szCs w:val="24"/>
        </w:rPr>
      </w:pPr>
    </w:p>
    <w:p w:rsidRPr="006470A0" w:rsidR="006470A0" w:rsidP="006470A0" w:rsidRDefault="006470A0" w14:paraId="5152010F" w14:textId="0CCE40C5">
      <w:pPr>
        <w:spacing w:after="0" w:line="240" w:lineRule="auto"/>
        <w:jc w:val="both"/>
        <w:rPr>
          <w:rFonts w:ascii="Times New Roman" w:hAnsi="Times New Roman" w:cs="Times New Roman"/>
          <w:sz w:val="24"/>
          <w:szCs w:val="24"/>
        </w:rPr>
      </w:pPr>
      <w:r w:rsidRPr="006470A0">
        <w:rPr>
          <w:rFonts w:ascii="Times New Roman" w:hAnsi="Times New Roman" w:cs="Times New Roman"/>
          <w:sz w:val="24"/>
          <w:szCs w:val="24"/>
        </w:rPr>
        <w:t>(</w:t>
      </w:r>
      <w:r>
        <w:rPr>
          <w:rFonts w:ascii="Times New Roman" w:hAnsi="Times New Roman" w:cs="Times New Roman"/>
          <w:sz w:val="24"/>
          <w:szCs w:val="24"/>
        </w:rPr>
        <w:t>2</w:t>
      </w:r>
      <w:r w:rsidRPr="006470A0">
        <w:rPr>
          <w:rFonts w:ascii="Times New Roman" w:hAnsi="Times New Roman" w:cs="Times New Roman"/>
          <w:sz w:val="24"/>
          <w:szCs w:val="24"/>
        </w:rPr>
        <w:t xml:space="preserve">) Kaitseliidul on lubatud mehitamata sõiduki vahetu ohu tõrjumisel </w:t>
      </w:r>
      <w:r w:rsidR="005451CA">
        <w:rPr>
          <w:rFonts w:ascii="Times New Roman" w:hAnsi="Times New Roman" w:cs="Times New Roman"/>
          <w:sz w:val="24"/>
          <w:szCs w:val="24"/>
        </w:rPr>
        <w:t xml:space="preserve">kasutada tulirelva ja </w:t>
      </w:r>
      <w:r w:rsidRPr="006470A0">
        <w:rPr>
          <w:rFonts w:ascii="Times New Roman" w:hAnsi="Times New Roman" w:cs="Times New Roman"/>
          <w:sz w:val="24"/>
          <w:szCs w:val="24"/>
        </w:rPr>
        <w:t>järgmisi erivahendeid:</w:t>
      </w:r>
    </w:p>
    <w:p w:rsidRPr="006470A0" w:rsidR="006470A0" w:rsidP="006470A0" w:rsidRDefault="006470A0" w14:paraId="51FF7A09" w14:textId="3BA01DCB" w14:noSpellErr="1">
      <w:pPr>
        <w:spacing w:after="0" w:line="240" w:lineRule="auto"/>
        <w:jc w:val="both"/>
        <w:rPr>
          <w:rFonts w:ascii="Times New Roman" w:hAnsi="Times New Roman" w:cs="Times New Roman"/>
          <w:sz w:val="24"/>
          <w:szCs w:val="24"/>
        </w:rPr>
      </w:pPr>
      <w:commentRangeStart w:id="1741960368"/>
      <w:r w:rsidRPr="2FE270A7" w:rsidR="006470A0">
        <w:rPr>
          <w:rFonts w:ascii="Times New Roman" w:hAnsi="Times New Roman" w:cs="Times New Roman"/>
          <w:sz w:val="24"/>
          <w:szCs w:val="24"/>
        </w:rPr>
        <w:t>1) laser- või muud seadet, millega on võimalik tõkestada mehitamata õhusõiduki edasist lendamist või mehitamata sõiduki edasist liikumist;</w:t>
      </w:r>
    </w:p>
    <w:p w:rsidRPr="006470A0" w:rsidR="006470A0" w:rsidP="006470A0" w:rsidRDefault="006470A0" w14:paraId="50F98016" w14:textId="77777777">
      <w:pPr>
        <w:spacing w:after="0" w:line="240" w:lineRule="auto"/>
        <w:jc w:val="both"/>
        <w:rPr>
          <w:rFonts w:ascii="Times New Roman" w:hAnsi="Times New Roman" w:cs="Times New Roman"/>
          <w:sz w:val="24"/>
          <w:szCs w:val="24"/>
        </w:rPr>
      </w:pPr>
      <w:r w:rsidRPr="006470A0">
        <w:rPr>
          <w:rFonts w:ascii="Times New Roman" w:hAnsi="Times New Roman" w:cs="Times New Roman"/>
          <w:sz w:val="24"/>
          <w:szCs w:val="24"/>
        </w:rPr>
        <w:t>2) võrku;</w:t>
      </w:r>
    </w:p>
    <w:p w:rsidRPr="006470A0" w:rsidR="006470A0" w:rsidP="006470A0" w:rsidRDefault="006470A0" w14:paraId="0EB3BD83" w14:textId="77777777" w14:noSpellErr="1">
      <w:pPr>
        <w:spacing w:after="0" w:line="240" w:lineRule="auto"/>
        <w:jc w:val="both"/>
        <w:rPr>
          <w:rFonts w:ascii="Times New Roman" w:hAnsi="Times New Roman" w:cs="Times New Roman"/>
          <w:sz w:val="24"/>
          <w:szCs w:val="24"/>
        </w:rPr>
      </w:pPr>
      <w:r w:rsidRPr="2FE270A7" w:rsidR="006470A0">
        <w:rPr>
          <w:rFonts w:ascii="Times New Roman" w:hAnsi="Times New Roman" w:cs="Times New Roman"/>
          <w:sz w:val="24"/>
          <w:szCs w:val="24"/>
        </w:rPr>
        <w:t>3) mehitamata õhusõidukit, mis on valmistatud või mida kasutatakse mehitamata sõiduki või mehitamata õhusõidukiga kokkupõrkeks, et tõkestada selle edasist liikumist või lendamist;</w:t>
      </w:r>
      <w:commentRangeEnd w:id="1741960368"/>
      <w:r>
        <w:rPr>
          <w:rStyle w:val="CommentReference"/>
        </w:rPr>
        <w:commentReference w:id="1741960368"/>
      </w:r>
    </w:p>
    <w:p w:rsidRPr="006470A0" w:rsidR="006470A0" w:rsidP="006470A0" w:rsidRDefault="006470A0" w14:paraId="207A0530" w14:noSpellErr="1" w14:textId="36DFDBED">
      <w:pPr>
        <w:spacing w:after="0" w:line="240" w:lineRule="auto"/>
        <w:jc w:val="both"/>
        <w:rPr>
          <w:rFonts w:ascii="Times New Roman" w:hAnsi="Times New Roman" w:cs="Times New Roman"/>
          <w:sz w:val="24"/>
          <w:szCs w:val="24"/>
        </w:rPr>
      </w:pPr>
      <w:r w:rsidRPr="2FE270A7" w:rsidR="006470A0">
        <w:rPr>
          <w:rFonts w:ascii="Times New Roman" w:hAnsi="Times New Roman" w:cs="Times New Roman"/>
          <w:sz w:val="24"/>
          <w:szCs w:val="24"/>
        </w:rPr>
        <w:t>4) muud käesoleva</w:t>
      </w:r>
      <w:ins w:author="Kärt Voor - JUSTDIGI" w:date="2025-10-23T07:51:07.992Z" w:id="564290026">
        <w:r w:rsidRPr="2FE270A7" w:rsidR="7567E37F">
          <w:rPr>
            <w:rFonts w:ascii="Times New Roman" w:hAnsi="Times New Roman" w:cs="Times New Roman"/>
            <w:sz w:val="24"/>
            <w:szCs w:val="24"/>
          </w:rPr>
          <w:t>s</w:t>
        </w:r>
      </w:ins>
      <w:r w:rsidRPr="2FE270A7" w:rsidR="006470A0">
        <w:rPr>
          <w:rFonts w:ascii="Times New Roman" w:hAnsi="Times New Roman" w:cs="Times New Roman"/>
          <w:sz w:val="24"/>
          <w:szCs w:val="24"/>
        </w:rPr>
        <w:t xml:space="preserve"> lõike</w:t>
      </w:r>
      <w:ins w:author="Kärt Voor - JUSTDIGI" w:date="2025-10-23T07:51:10.237Z" w:id="1983468403">
        <w:r w:rsidRPr="2FE270A7" w:rsidR="3A8B57F7">
          <w:rPr>
            <w:rFonts w:ascii="Times New Roman" w:hAnsi="Times New Roman" w:cs="Times New Roman"/>
            <w:sz w:val="24"/>
            <w:szCs w:val="24"/>
          </w:rPr>
          <w:t>s</w:t>
        </w:r>
      </w:ins>
      <w:r w:rsidRPr="2FE270A7" w:rsidR="006470A0">
        <w:rPr>
          <w:rFonts w:ascii="Times New Roman" w:hAnsi="Times New Roman" w:cs="Times New Roman"/>
          <w:sz w:val="24"/>
          <w:szCs w:val="24"/>
        </w:rPr>
        <w:t xml:space="preserve"> </w:t>
      </w:r>
      <w:del w:author="Kärt Voor - JUSTDIGI" w:date="2025-10-23T07:51:14.088Z" w:id="1004420643">
        <w:r w:rsidRPr="2FE270A7" w:rsidDel="006470A0">
          <w:rPr>
            <w:rFonts w:ascii="Times New Roman" w:hAnsi="Times New Roman" w:cs="Times New Roman"/>
            <w:sz w:val="24"/>
            <w:szCs w:val="24"/>
          </w:rPr>
          <w:delText xml:space="preserve">punktides 1‒3 </w:delText>
        </w:r>
      </w:del>
      <w:r w:rsidRPr="2FE270A7" w:rsidR="006470A0">
        <w:rPr>
          <w:rFonts w:ascii="Times New Roman" w:hAnsi="Times New Roman" w:cs="Times New Roman"/>
          <w:sz w:val="24"/>
          <w:szCs w:val="24"/>
        </w:rPr>
        <w:t>sätestatud seadme või vahendiga sarnase toimega seadet või vahendit.</w:t>
      </w:r>
    </w:p>
    <w:p w:rsidRPr="00357CBB" w:rsidR="00357CBB" w:rsidP="00357CBB" w:rsidRDefault="00357CBB" w14:paraId="5EC9E450" w14:textId="188E91C5">
      <w:pPr>
        <w:spacing w:after="0" w:line="240" w:lineRule="auto"/>
        <w:jc w:val="both"/>
        <w:rPr>
          <w:rFonts w:ascii="Times New Roman" w:hAnsi="Times New Roman" w:cs="Times New Roman"/>
          <w:sz w:val="24"/>
          <w:szCs w:val="24"/>
        </w:rPr>
      </w:pPr>
    </w:p>
    <w:p w:rsidRPr="00357CBB" w:rsidR="00357CBB" w:rsidP="776DF801" w:rsidRDefault="776DF801" w14:paraId="0248BDDD" w14:noSpellErr="1" w14:textId="43A50B70">
      <w:pPr>
        <w:spacing w:after="0" w:line="240" w:lineRule="auto"/>
        <w:jc w:val="both"/>
        <w:rPr>
          <w:rFonts w:ascii="Times New Roman" w:hAnsi="Times New Roman" w:cs="Times New Roman"/>
          <w:sz w:val="24"/>
          <w:szCs w:val="24"/>
        </w:rPr>
      </w:pPr>
      <w:r w:rsidRPr="2FE270A7" w:rsidR="776DF801">
        <w:rPr>
          <w:rFonts w:ascii="Times New Roman" w:hAnsi="Times New Roman" w:cs="Times New Roman"/>
          <w:sz w:val="24"/>
          <w:szCs w:val="24"/>
        </w:rPr>
        <w:t>(</w:t>
      </w:r>
      <w:r w:rsidRPr="2FE270A7" w:rsidR="006470A0">
        <w:rPr>
          <w:rFonts w:ascii="Times New Roman" w:hAnsi="Times New Roman" w:cs="Times New Roman"/>
          <w:sz w:val="24"/>
          <w:szCs w:val="24"/>
        </w:rPr>
        <w:t>3</w:t>
      </w:r>
      <w:r w:rsidRPr="2FE270A7" w:rsidR="776DF801">
        <w:rPr>
          <w:rFonts w:ascii="Times New Roman" w:hAnsi="Times New Roman" w:cs="Times New Roman"/>
          <w:sz w:val="24"/>
          <w:szCs w:val="24"/>
        </w:rPr>
        <w:t>) Kaitseliit võib mehitamata sõiduki või mehitamata õhusõiduki maanduma sundimisel või peatamisel kasutada füüsilist jõudu, tulirelva ja</w:t>
      </w:r>
      <w:ins w:author="Kärt Voor - JUSTDIGI" w:date="2025-10-23T07:51:22.602Z" w:id="975260176">
        <w:r w:rsidRPr="2FE270A7" w:rsidR="21189B02">
          <w:rPr>
            <w:rFonts w:ascii="Times New Roman" w:hAnsi="Times New Roman" w:cs="Times New Roman"/>
            <w:sz w:val="24"/>
            <w:szCs w:val="24"/>
          </w:rPr>
          <w:t xml:space="preserve"> käesoleva paragrahvi</w:t>
        </w:r>
      </w:ins>
      <w:r w:rsidRPr="2FE270A7" w:rsidR="776DF801">
        <w:rPr>
          <w:rFonts w:ascii="Times New Roman" w:hAnsi="Times New Roman" w:cs="Times New Roman"/>
          <w:sz w:val="24"/>
          <w:szCs w:val="24"/>
        </w:rPr>
        <w:t xml:space="preserve"> </w:t>
      </w:r>
      <w:r w:rsidRPr="2FE270A7" w:rsidR="002613FB">
        <w:rPr>
          <w:rFonts w:ascii="Times New Roman" w:hAnsi="Times New Roman" w:cs="Times New Roman"/>
          <w:sz w:val="24"/>
          <w:szCs w:val="24"/>
        </w:rPr>
        <w:t>lõikes</w:t>
      </w:r>
      <w:r w:rsidRPr="2FE270A7" w:rsidR="776DF801">
        <w:rPr>
          <w:rFonts w:ascii="Times New Roman" w:hAnsi="Times New Roman" w:cs="Times New Roman"/>
          <w:sz w:val="24"/>
          <w:szCs w:val="24"/>
        </w:rPr>
        <w:t xml:space="preserve"> </w:t>
      </w:r>
      <w:r w:rsidRPr="2FE270A7" w:rsidR="00583B96">
        <w:rPr>
          <w:rFonts w:ascii="Times New Roman" w:hAnsi="Times New Roman" w:cs="Times New Roman"/>
          <w:sz w:val="24"/>
          <w:szCs w:val="24"/>
        </w:rPr>
        <w:t>2</w:t>
      </w:r>
      <w:r w:rsidRPr="2FE270A7" w:rsidR="776DF801">
        <w:rPr>
          <w:rFonts w:ascii="Times New Roman" w:hAnsi="Times New Roman" w:cs="Times New Roman"/>
          <w:sz w:val="24"/>
          <w:szCs w:val="24"/>
        </w:rPr>
        <w:t xml:space="preserve"> nimetatud erivahendit nii kaua, kui seda on eesmärgi saavutamiseks vältimatult vaja. </w:t>
      </w:r>
    </w:p>
    <w:p w:rsidR="002613FB" w:rsidP="00B854F4" w:rsidRDefault="002613FB" w14:paraId="2C8E3086" w14:textId="77777777">
      <w:pPr>
        <w:pStyle w:val="Vahedeta"/>
        <w:ind w:right="-284"/>
        <w:jc w:val="both"/>
      </w:pPr>
    </w:p>
    <w:p w:rsidRPr="00D60146" w:rsidR="002621C0" w:rsidP="776DF801" w:rsidRDefault="776DF801" w14:paraId="2565810C" w14:textId="732120EE">
      <w:pPr>
        <w:pStyle w:val="Vahedeta"/>
        <w:ind w:right="-284"/>
        <w:jc w:val="both"/>
        <w:rPr>
          <w:rFonts w:cs="Times New Roman"/>
          <w:b/>
          <w:bCs/>
        </w:rPr>
      </w:pPr>
      <w:r w:rsidRPr="776DF801">
        <w:rPr>
          <w:rFonts w:cs="Times New Roman"/>
          <w:b/>
          <w:bCs/>
        </w:rPr>
        <w:t>§ 4. Majandusvööndi seaduse muutmine</w:t>
      </w:r>
    </w:p>
    <w:p w:rsidRPr="00D60146" w:rsidR="004E5011" w:rsidP="00625375" w:rsidRDefault="004E5011" w14:paraId="44ED34D0" w14:textId="483D6B9F">
      <w:pPr>
        <w:pStyle w:val="Vahedeta"/>
        <w:ind w:right="-284"/>
        <w:jc w:val="both"/>
        <w:rPr>
          <w:rFonts w:cs="Times New Roman"/>
          <w:b/>
          <w:szCs w:val="24"/>
        </w:rPr>
      </w:pPr>
    </w:p>
    <w:p w:rsidRPr="00D60146" w:rsidR="000C75F2" w:rsidP="00625375" w:rsidRDefault="000C75F2" w14:paraId="7B059767" w14:textId="77777777">
      <w:pPr>
        <w:pStyle w:val="Vahedeta"/>
        <w:ind w:right="-284"/>
        <w:jc w:val="both"/>
        <w:rPr>
          <w:rFonts w:cs="Times New Roman"/>
          <w:szCs w:val="24"/>
        </w:rPr>
      </w:pPr>
      <w:r w:rsidRPr="00D60146">
        <w:rPr>
          <w:rFonts w:cs="Times New Roman"/>
          <w:szCs w:val="24"/>
        </w:rPr>
        <w:t>Majandusvööndi seaduses tehakse järgmised muudatused:</w:t>
      </w:r>
    </w:p>
    <w:p w:rsidRPr="00D60146" w:rsidR="000C75F2" w:rsidP="00625375" w:rsidRDefault="000C75F2" w14:paraId="4DB4E67A" w14:textId="5B8E9699">
      <w:pPr>
        <w:pStyle w:val="Vahedeta"/>
        <w:ind w:right="-284"/>
        <w:jc w:val="both"/>
        <w:rPr>
          <w:rFonts w:cs="Times New Roman"/>
          <w:szCs w:val="24"/>
        </w:rPr>
      </w:pPr>
    </w:p>
    <w:p w:rsidRPr="00D60146" w:rsidR="005E6506" w:rsidP="00625375" w:rsidRDefault="005E6506" w14:paraId="08345A54" w14:textId="0B3810EC">
      <w:pPr>
        <w:pStyle w:val="Vahedeta"/>
        <w:ind w:right="-284"/>
        <w:jc w:val="both"/>
        <w:rPr>
          <w:rFonts w:cs="Times New Roman"/>
          <w:szCs w:val="24"/>
        </w:rPr>
      </w:pPr>
      <w:r w:rsidRPr="00D60146">
        <w:rPr>
          <w:rFonts w:cs="Times New Roman"/>
          <w:b/>
          <w:szCs w:val="24"/>
        </w:rPr>
        <w:t xml:space="preserve">1) </w:t>
      </w:r>
      <w:r w:rsidRPr="00D60146">
        <w:rPr>
          <w:rFonts w:cs="Times New Roman"/>
          <w:szCs w:val="24"/>
        </w:rPr>
        <w:t>paragrahvi 2 lõige 3 tunnistatakse kehtetuks;</w:t>
      </w:r>
    </w:p>
    <w:p w:rsidRPr="00D60146" w:rsidR="005E6506" w:rsidP="00625375" w:rsidRDefault="005E6506" w14:paraId="0708E68D" w14:textId="77777777">
      <w:pPr>
        <w:pStyle w:val="Vahedeta"/>
        <w:ind w:right="-284"/>
        <w:jc w:val="both"/>
        <w:rPr>
          <w:rFonts w:cs="Times New Roman"/>
          <w:szCs w:val="24"/>
        </w:rPr>
      </w:pPr>
    </w:p>
    <w:p w:rsidRPr="00D60146" w:rsidR="002957FD" w:rsidP="00625375" w:rsidRDefault="005E6506" w14:paraId="2639A160" w14:textId="4EDEC043">
      <w:pPr>
        <w:pStyle w:val="Vahedeta"/>
        <w:ind w:right="-284"/>
        <w:jc w:val="both"/>
        <w:rPr>
          <w:rFonts w:cs="Times New Roman"/>
          <w:szCs w:val="24"/>
        </w:rPr>
      </w:pPr>
      <w:r w:rsidRPr="00D60146">
        <w:rPr>
          <w:rFonts w:cs="Times New Roman"/>
          <w:b/>
          <w:szCs w:val="24"/>
        </w:rPr>
        <w:t>2</w:t>
      </w:r>
      <w:r w:rsidRPr="00D60146" w:rsidR="00840B55">
        <w:rPr>
          <w:rFonts w:cs="Times New Roman"/>
          <w:b/>
          <w:szCs w:val="24"/>
        </w:rPr>
        <w:t xml:space="preserve">) </w:t>
      </w:r>
      <w:r w:rsidRPr="00D60146" w:rsidR="00840B55">
        <w:rPr>
          <w:rFonts w:cs="Times New Roman"/>
          <w:szCs w:val="24"/>
        </w:rPr>
        <w:t>paragrahvi</w:t>
      </w:r>
      <w:r w:rsidRPr="00D60146" w:rsidR="002957FD">
        <w:rPr>
          <w:rFonts w:cs="Times New Roman"/>
          <w:szCs w:val="24"/>
        </w:rPr>
        <w:t> 11 täiendatakse lõikega 6</w:t>
      </w:r>
      <w:r w:rsidRPr="00D60146" w:rsidR="002957FD">
        <w:rPr>
          <w:rFonts w:cs="Times New Roman"/>
          <w:szCs w:val="24"/>
          <w:vertAlign w:val="superscript"/>
        </w:rPr>
        <w:t>1</w:t>
      </w:r>
      <w:r w:rsidRPr="00D60146" w:rsidR="002957FD">
        <w:rPr>
          <w:rFonts w:cs="Times New Roman"/>
          <w:szCs w:val="24"/>
        </w:rPr>
        <w:t xml:space="preserve"> järgmises sõnastuses:</w:t>
      </w:r>
    </w:p>
    <w:p w:rsidRPr="00D60146" w:rsidR="002957FD" w:rsidP="00625375" w:rsidRDefault="002957FD" w14:paraId="0BF0AFFA" w14:textId="77777777">
      <w:pPr>
        <w:pStyle w:val="Vahedeta"/>
        <w:ind w:right="-284"/>
        <w:jc w:val="both"/>
        <w:rPr>
          <w:rFonts w:cs="Times New Roman"/>
          <w:szCs w:val="24"/>
        </w:rPr>
      </w:pPr>
    </w:p>
    <w:p w:rsidRPr="00D60146" w:rsidR="002621C0" w:rsidP="2FE270A7" w:rsidRDefault="002957FD" w14:paraId="2B9BC3F7" w14:noSpellErr="1" w14:textId="660865B4">
      <w:pPr>
        <w:pStyle w:val="Vahedeta"/>
        <w:ind w:right="-284"/>
        <w:jc w:val="both"/>
        <w:rPr>
          <w:rFonts w:cs="Times New Roman"/>
        </w:rPr>
      </w:pPr>
      <w:r w:rsidRPr="2FE270A7" w:rsidR="002957FD">
        <w:rPr>
          <w:rFonts w:cs="Times New Roman"/>
        </w:rPr>
        <w:t>„(6</w:t>
      </w:r>
      <w:r w:rsidRPr="2FE270A7" w:rsidR="00823491">
        <w:rPr>
          <w:rFonts w:cs="Times New Roman"/>
          <w:vertAlign w:val="superscript"/>
        </w:rPr>
        <w:t>1</w:t>
      </w:r>
      <w:r w:rsidRPr="2FE270A7" w:rsidR="002957FD">
        <w:rPr>
          <w:rFonts w:cs="Times New Roman"/>
        </w:rPr>
        <w:t>) </w:t>
      </w:r>
      <w:r w:rsidRPr="2FE270A7" w:rsidR="001E3F8A">
        <w:rPr>
          <w:rFonts w:cs="Times New Roman"/>
        </w:rPr>
        <w:t>Is</w:t>
      </w:r>
      <w:r w:rsidRPr="2FE270A7" w:rsidR="00B92417">
        <w:rPr>
          <w:rFonts w:cs="Times New Roman"/>
        </w:rPr>
        <w:t>ik, kelle omanduses, valduses või kasutuses on tehissaared, rajatised ja seadmestikud</w:t>
      </w:r>
      <w:r w:rsidRPr="2FE270A7" w:rsidR="003F2FF4">
        <w:rPr>
          <w:rFonts w:cs="Times New Roman"/>
        </w:rPr>
        <w:t xml:space="preserve">, </w:t>
      </w:r>
      <w:r w:rsidRPr="2FE270A7" w:rsidR="003E5B62">
        <w:rPr>
          <w:rFonts w:cs="Times New Roman"/>
        </w:rPr>
        <w:t xml:space="preserve">peab </w:t>
      </w:r>
      <w:commentRangeStart w:id="1088019523"/>
      <w:r w:rsidRPr="2FE270A7" w:rsidR="002957FD">
        <w:rPr>
          <w:rFonts w:cs="Times New Roman"/>
        </w:rPr>
        <w:t xml:space="preserve">teavitama Kaitseväge </w:t>
      </w:r>
      <w:commentRangeEnd w:id="1088019523"/>
      <w:r>
        <w:rPr>
          <w:rStyle w:val="CommentReference"/>
        </w:rPr>
        <w:commentReference w:id="1088019523"/>
      </w:r>
      <w:r w:rsidRPr="2FE270A7" w:rsidR="00BB6ACA">
        <w:rPr>
          <w:rFonts w:cs="Times New Roman"/>
        </w:rPr>
        <w:t xml:space="preserve">kõikidest kavandatavatest veealustest </w:t>
      </w:r>
      <w:r w:rsidRPr="2FE270A7" w:rsidR="006709CA">
        <w:rPr>
          <w:rFonts w:cs="Times New Roman"/>
        </w:rPr>
        <w:t>vaatlustegevus</w:t>
      </w:r>
      <w:r w:rsidRPr="2FE270A7" w:rsidR="003F2FF4">
        <w:rPr>
          <w:rFonts w:cs="Times New Roman"/>
        </w:rPr>
        <w:t>t</w:t>
      </w:r>
      <w:r w:rsidRPr="2FE270A7" w:rsidR="006709CA">
        <w:rPr>
          <w:rFonts w:cs="Times New Roman"/>
        </w:rPr>
        <w:t xml:space="preserve">est ja </w:t>
      </w:r>
      <w:r w:rsidRPr="2FE270A7" w:rsidR="00BB6ACA">
        <w:rPr>
          <w:rFonts w:cs="Times New Roman"/>
        </w:rPr>
        <w:t xml:space="preserve">hooldustöödest. </w:t>
      </w:r>
      <w:r w:rsidRPr="2FE270A7" w:rsidR="002452E5">
        <w:rPr>
          <w:rFonts w:cs="Times New Roman"/>
        </w:rPr>
        <w:t>E</w:t>
      </w:r>
      <w:del w:author="Kärt Voor - JUSTDIGI" w:date="2025-10-23T08:16:32.441Z" w:id="941031512">
        <w:r w:rsidRPr="2FE270A7" w:rsidDel="002452E5">
          <w:rPr>
            <w:rFonts w:cs="Times New Roman"/>
          </w:rPr>
          <w:delText>sitatav teave</w:delText>
        </w:r>
        <w:r w:rsidRPr="2FE270A7" w:rsidDel="00BB6ACA">
          <w:rPr>
            <w:rFonts w:cs="Times New Roman"/>
          </w:rPr>
          <w:delText xml:space="preserve"> </w:delText>
        </w:r>
      </w:del>
      <w:ins w:author="Kärt Voor - JUSTDIGI" w:date="2025-10-23T08:16:34.277Z" w:id="158043901">
        <w:r w:rsidRPr="2FE270A7" w:rsidR="16D4051B">
          <w:rPr>
            <w:rFonts w:cs="Times New Roman"/>
          </w:rPr>
          <w:t xml:space="preserve">Teavitus </w:t>
        </w:r>
      </w:ins>
      <w:r w:rsidRPr="2FE270A7" w:rsidR="002452E5">
        <w:rPr>
          <w:rFonts w:cs="Times New Roman"/>
        </w:rPr>
        <w:t xml:space="preserve">peab sisaldama </w:t>
      </w:r>
      <w:r w:rsidRPr="2FE270A7" w:rsidR="00BB6ACA">
        <w:rPr>
          <w:rFonts w:cs="Times New Roman"/>
        </w:rPr>
        <w:t>riigipiiri seaduse § 14</w:t>
      </w:r>
      <w:r w:rsidRPr="2FE270A7" w:rsidR="00BB6ACA">
        <w:rPr>
          <w:rFonts w:cs="Times New Roman"/>
          <w:vertAlign w:val="superscript"/>
        </w:rPr>
        <w:t>2</w:t>
      </w:r>
      <w:r w:rsidRPr="2FE270A7" w:rsidR="00BB6ACA">
        <w:rPr>
          <w:rFonts w:cs="Times New Roman"/>
        </w:rPr>
        <w:t xml:space="preserve"> </w:t>
      </w:r>
      <w:r w:rsidRPr="2FE270A7" w:rsidR="002452E5">
        <w:rPr>
          <w:rFonts w:cs="Times New Roman"/>
        </w:rPr>
        <w:t>lõike </w:t>
      </w:r>
      <w:r w:rsidRPr="2FE270A7" w:rsidR="00DA68B4">
        <w:rPr>
          <w:rFonts w:cs="Times New Roman"/>
        </w:rPr>
        <w:t xml:space="preserve">3 </w:t>
      </w:r>
      <w:r w:rsidRPr="2FE270A7" w:rsidR="002452E5">
        <w:rPr>
          <w:rFonts w:cs="Times New Roman"/>
        </w:rPr>
        <w:t>alusel</w:t>
      </w:r>
      <w:r w:rsidRPr="2FE270A7" w:rsidR="003F2FF4">
        <w:rPr>
          <w:rFonts w:cs="Times New Roman"/>
        </w:rPr>
        <w:t xml:space="preserve"> kehtestatud</w:t>
      </w:r>
      <w:r w:rsidRPr="2FE270A7" w:rsidR="00DA68B4">
        <w:rPr>
          <w:rFonts w:cs="Times New Roman"/>
        </w:rPr>
        <w:t xml:space="preserve"> </w:t>
      </w:r>
      <w:del w:author="Kärt Voor - JUSTDIGI" w:date="2025-10-23T08:15:55.743Z" w:id="1723542358">
        <w:r w:rsidRPr="2FE270A7" w:rsidDel="006F29D5">
          <w:rPr>
            <w:rFonts w:cs="Times New Roman"/>
          </w:rPr>
          <w:delText>määruses</w:delText>
        </w:r>
        <w:r w:rsidRPr="2FE270A7" w:rsidDel="0015721F">
          <w:rPr>
            <w:rFonts w:cs="Times New Roman"/>
          </w:rPr>
          <w:delText xml:space="preserve"> </w:delText>
        </w:r>
        <w:r w:rsidRPr="2FE270A7" w:rsidDel="00DA68B4">
          <w:rPr>
            <w:rFonts w:cs="Times New Roman"/>
          </w:rPr>
          <w:delText>sätestatud</w:delText>
        </w:r>
      </w:del>
      <w:ins w:author="Kärt Voor - JUSTDIGI" w:date="2025-10-23T08:17:49.753Z" w:id="265340179">
        <w:r w:rsidRPr="2FE270A7" w:rsidR="01F463CF">
          <w:rPr>
            <w:rFonts w:cs="Times New Roman"/>
          </w:rPr>
          <w:t xml:space="preserve">taristu ja rajatiste hooldamisega seoses </w:t>
        </w:r>
      </w:ins>
      <w:ins w:author="Kärt Voor - JUSTDIGI" w:date="2025-10-23T08:15:56.188Z" w:id="1561030682">
        <w:r w:rsidRPr="2FE270A7" w:rsidR="5DB13204">
          <w:rPr>
            <w:rFonts w:cs="Times New Roman"/>
          </w:rPr>
          <w:t>e</w:t>
        </w:r>
      </w:ins>
      <w:ins w:author="Kärt Voor - JUSTDIGI" w:date="2025-10-23T08:16:11.609Z" w:id="700665339">
        <w:r w:rsidRPr="2FE270A7" w:rsidR="5DB13204">
          <w:rPr>
            <w:rFonts w:cs="Times New Roman"/>
          </w:rPr>
          <w:t>sitatavate a</w:t>
        </w:r>
      </w:ins>
      <w:ins w:author="Kärt Voor - JUSTDIGI" w:date="2025-10-23T08:17:19.219Z" w:id="958436699">
        <w:r w:rsidRPr="2FE270A7" w:rsidR="4A4891EF">
          <w:rPr>
            <w:rFonts w:cs="Times New Roman"/>
          </w:rPr>
          <w:t>ndmete loetelus nimetatud</w:t>
        </w:r>
      </w:ins>
      <w:r w:rsidRPr="2FE270A7" w:rsidR="003F2FF4">
        <w:rPr>
          <w:rFonts w:cs="Times New Roman"/>
        </w:rPr>
        <w:t xml:space="preserve"> andmeid</w:t>
      </w:r>
      <w:r w:rsidRPr="2FE270A7" w:rsidR="000C75F2">
        <w:rPr>
          <w:rFonts w:cs="Times New Roman"/>
        </w:rPr>
        <w:t>.“;</w:t>
      </w:r>
    </w:p>
    <w:p w:rsidRPr="00D60146" w:rsidR="000C75F2" w:rsidP="00625375" w:rsidRDefault="000C75F2" w14:paraId="1C821A20" w14:textId="77777777">
      <w:pPr>
        <w:pStyle w:val="Vahedeta"/>
        <w:ind w:right="-284"/>
        <w:jc w:val="both"/>
        <w:rPr>
          <w:rFonts w:cs="Times New Roman"/>
          <w:color w:val="000000" w:themeColor="text1"/>
          <w:szCs w:val="24"/>
        </w:rPr>
      </w:pPr>
    </w:p>
    <w:p w:rsidRPr="00D60146" w:rsidR="000C75F2" w:rsidP="00625375" w:rsidRDefault="005E6506" w14:paraId="18E7A1A2" w14:textId="7483928F">
      <w:pPr>
        <w:pStyle w:val="Vahedeta"/>
        <w:ind w:right="-284"/>
        <w:jc w:val="both"/>
        <w:rPr>
          <w:rFonts w:cs="Times New Roman"/>
          <w:color w:val="000000" w:themeColor="text1"/>
          <w:szCs w:val="24"/>
        </w:rPr>
      </w:pPr>
      <w:r w:rsidRPr="00D60146">
        <w:rPr>
          <w:rFonts w:cs="Times New Roman"/>
          <w:b/>
          <w:color w:val="000000" w:themeColor="text1"/>
          <w:szCs w:val="24"/>
        </w:rPr>
        <w:t>3</w:t>
      </w:r>
      <w:r w:rsidRPr="00D60146" w:rsidR="000C75F2">
        <w:rPr>
          <w:rFonts w:cs="Times New Roman"/>
          <w:b/>
          <w:color w:val="000000" w:themeColor="text1"/>
          <w:szCs w:val="24"/>
        </w:rPr>
        <w:t>)</w:t>
      </w:r>
      <w:r w:rsidRPr="00D60146" w:rsidR="000C75F2">
        <w:rPr>
          <w:rFonts w:cs="Times New Roman"/>
          <w:color w:val="000000" w:themeColor="text1"/>
          <w:szCs w:val="24"/>
        </w:rPr>
        <w:t xml:space="preserve"> seadust täiendatakse §-ga 14</w:t>
      </w:r>
      <w:r w:rsidRPr="00D60146" w:rsidR="000C75F2">
        <w:rPr>
          <w:rFonts w:cs="Times New Roman"/>
          <w:color w:val="000000" w:themeColor="text1"/>
          <w:szCs w:val="24"/>
          <w:vertAlign w:val="superscript"/>
        </w:rPr>
        <w:t xml:space="preserve">2 </w:t>
      </w:r>
      <w:r w:rsidRPr="00D60146" w:rsidR="000C75F2">
        <w:rPr>
          <w:rFonts w:cs="Times New Roman"/>
          <w:color w:val="000000" w:themeColor="text1"/>
          <w:szCs w:val="24"/>
        </w:rPr>
        <w:t>järgmises sõnastuses:</w:t>
      </w:r>
    </w:p>
    <w:p w:rsidRPr="00D60146" w:rsidR="00491ADC" w:rsidP="00625375" w:rsidRDefault="00491ADC" w14:paraId="11B9B2C6" w14:textId="77777777">
      <w:pPr>
        <w:pStyle w:val="Vahedeta"/>
        <w:ind w:right="-284"/>
        <w:jc w:val="both"/>
        <w:rPr>
          <w:rFonts w:cs="Times New Roman"/>
          <w:color w:val="000000" w:themeColor="text1"/>
          <w:szCs w:val="24"/>
        </w:rPr>
      </w:pPr>
    </w:p>
    <w:p w:rsidRPr="00D60146" w:rsidR="000C75F2" w:rsidP="2FE270A7" w:rsidRDefault="000C75F2" w14:paraId="06CB6177" w14:textId="132C64FD" w14:noSpellErr="1">
      <w:pPr>
        <w:pStyle w:val="Vahedeta"/>
        <w:ind w:right="-284"/>
        <w:jc w:val="both"/>
        <w:rPr>
          <w:rFonts w:cs="Times New Roman"/>
          <w:color w:val="000000" w:themeColor="text1"/>
        </w:rPr>
      </w:pPr>
      <w:r w:rsidRPr="2FE270A7" w:rsidR="000C75F2">
        <w:rPr>
          <w:rFonts w:cs="Times New Roman"/>
          <w:color w:val="000000" w:themeColor="text1" w:themeTint="FF" w:themeShade="FF"/>
        </w:rPr>
        <w:t>„</w:t>
      </w:r>
      <w:r w:rsidRPr="2FE270A7" w:rsidR="000C75F2">
        <w:rPr>
          <w:rFonts w:cs="Times New Roman"/>
          <w:b w:val="1"/>
          <w:bCs w:val="1"/>
          <w:color w:val="000000" w:themeColor="text1" w:themeTint="FF" w:themeShade="FF"/>
        </w:rPr>
        <w:t>§</w:t>
      </w:r>
      <w:r w:rsidRPr="2FE270A7" w:rsidR="000C75F2">
        <w:rPr>
          <w:rFonts w:cs="Times New Roman"/>
          <w:color w:val="000000" w:themeColor="text1" w:themeTint="FF" w:themeShade="FF"/>
        </w:rPr>
        <w:t xml:space="preserve"> </w:t>
      </w:r>
      <w:r w:rsidRPr="2FE270A7" w:rsidR="000C75F2">
        <w:rPr>
          <w:rFonts w:cs="Times New Roman"/>
          <w:b w:val="1"/>
          <w:bCs w:val="1"/>
          <w:color w:val="000000" w:themeColor="text1" w:themeTint="FF" w:themeShade="FF"/>
        </w:rPr>
        <w:t>14</w:t>
      </w:r>
      <w:r w:rsidRPr="2FE270A7" w:rsidR="000C75F2">
        <w:rPr>
          <w:rFonts w:cs="Times New Roman"/>
          <w:b w:val="1"/>
          <w:bCs w:val="1"/>
          <w:color w:val="000000" w:themeColor="text1" w:themeTint="FF" w:themeShade="FF"/>
          <w:vertAlign w:val="superscript"/>
        </w:rPr>
        <w:t>2</w:t>
      </w:r>
      <w:r w:rsidRPr="2FE270A7" w:rsidR="000C75F2">
        <w:rPr>
          <w:rFonts w:cs="Times New Roman"/>
          <w:b w:val="1"/>
          <w:bCs w:val="1"/>
          <w:color w:val="000000" w:themeColor="text1" w:themeTint="FF" w:themeShade="FF"/>
        </w:rPr>
        <w:t>. Ujuvvahend</w:t>
      </w:r>
      <w:r w:rsidRPr="2FE270A7" w:rsidR="00B54E72">
        <w:rPr>
          <w:rFonts w:cs="Times New Roman"/>
          <w:b w:val="1"/>
          <w:bCs w:val="1"/>
          <w:color w:val="000000" w:themeColor="text1" w:themeTint="FF" w:themeShade="FF"/>
        </w:rPr>
        <w:t>i</w:t>
      </w:r>
      <w:r w:rsidRPr="2FE270A7" w:rsidR="000C75F2">
        <w:rPr>
          <w:rFonts w:cs="Times New Roman"/>
          <w:b w:val="1"/>
          <w:bCs w:val="1"/>
          <w:color w:val="000000" w:themeColor="text1" w:themeTint="FF" w:themeShade="FF"/>
        </w:rPr>
        <w:t xml:space="preserve">, millel </w:t>
      </w:r>
      <w:r w:rsidRPr="2FE270A7" w:rsidR="000E2E71">
        <w:rPr>
          <w:rFonts w:cs="Times New Roman"/>
          <w:b w:val="1"/>
          <w:bCs w:val="1"/>
          <w:color w:val="000000" w:themeColor="text1" w:themeTint="FF" w:themeShade="FF"/>
        </w:rPr>
        <w:t xml:space="preserve">ei </w:t>
      </w:r>
      <w:r w:rsidRPr="2FE270A7" w:rsidR="000C75F2">
        <w:rPr>
          <w:rFonts w:cs="Times New Roman"/>
          <w:b w:val="1"/>
          <w:bCs w:val="1"/>
          <w:color w:val="000000" w:themeColor="text1" w:themeTint="FF" w:themeShade="FF"/>
        </w:rPr>
        <w:t>ole l</w:t>
      </w:r>
      <w:commentRangeStart w:id="1147627942"/>
      <w:r w:rsidRPr="2FE270A7" w:rsidR="000C75F2">
        <w:rPr>
          <w:rFonts w:cs="Times New Roman"/>
          <w:b w:val="1"/>
          <w:bCs w:val="1"/>
          <w:color w:val="000000" w:themeColor="text1" w:themeTint="FF" w:themeShade="FF"/>
        </w:rPr>
        <w:t>ipuriiki</w:t>
      </w:r>
      <w:r w:rsidRPr="2FE270A7" w:rsidR="00B54E72">
        <w:rPr>
          <w:rFonts w:cs="Times New Roman"/>
          <w:b w:val="1"/>
          <w:bCs w:val="1"/>
          <w:color w:val="000000" w:themeColor="text1" w:themeTint="FF" w:themeShade="FF"/>
        </w:rPr>
        <w:t xml:space="preserve">, </w:t>
      </w:r>
      <w:commentRangeEnd w:id="1147627942"/>
      <w:r>
        <w:rPr>
          <w:rStyle w:val="CommentReference"/>
        </w:rPr>
        <w:commentReference w:id="1147627942"/>
      </w:r>
      <w:r w:rsidRPr="2FE270A7" w:rsidR="00B54E72">
        <w:rPr>
          <w:rFonts w:cs="Times New Roman"/>
          <w:b w:val="1"/>
          <w:bCs w:val="1"/>
          <w:color w:val="000000" w:themeColor="text1" w:themeTint="FF" w:themeShade="FF"/>
        </w:rPr>
        <w:t>majandusvööndisse sisenemise</w:t>
      </w:r>
      <w:r w:rsidRPr="2FE270A7" w:rsidR="004352C6">
        <w:rPr>
          <w:rFonts w:cs="Times New Roman"/>
          <w:b w:val="1"/>
          <w:bCs w:val="1"/>
          <w:color w:val="000000" w:themeColor="text1" w:themeTint="FF" w:themeShade="FF"/>
        </w:rPr>
        <w:t>l Eesti</w:t>
      </w:r>
      <w:r w:rsidRPr="2FE270A7" w:rsidR="00963A15">
        <w:rPr>
          <w:rFonts w:cs="Times New Roman"/>
          <w:b w:val="1"/>
          <w:bCs w:val="1"/>
          <w:color w:val="000000" w:themeColor="text1" w:themeTint="FF" w:themeShade="FF"/>
        </w:rPr>
        <w:t xml:space="preserve"> Vabariigi</w:t>
      </w:r>
      <w:r w:rsidRPr="2FE270A7" w:rsidR="004352C6">
        <w:rPr>
          <w:rFonts w:cs="Times New Roman"/>
          <w:b w:val="1"/>
          <w:bCs w:val="1"/>
          <w:color w:val="000000" w:themeColor="text1" w:themeTint="FF" w:themeShade="FF"/>
        </w:rPr>
        <w:t xml:space="preserve"> jurisdiktsiooni kohaldamine</w:t>
      </w:r>
      <w:r w:rsidRPr="2FE270A7" w:rsidR="00B54E72">
        <w:rPr>
          <w:rFonts w:cs="Times New Roman"/>
          <w:b w:val="1"/>
          <w:bCs w:val="1"/>
          <w:color w:val="000000" w:themeColor="text1" w:themeTint="FF" w:themeShade="FF"/>
        </w:rPr>
        <w:t xml:space="preserve"> </w:t>
      </w:r>
    </w:p>
    <w:p w:rsidRPr="00D60146" w:rsidR="004352C6" w:rsidP="00625375" w:rsidRDefault="004352C6" w14:paraId="29BBC751" w14:textId="29162961">
      <w:pPr>
        <w:pStyle w:val="Vahedeta"/>
        <w:ind w:right="-284"/>
        <w:jc w:val="both"/>
        <w:rPr>
          <w:rFonts w:cs="Times New Roman"/>
          <w:szCs w:val="24"/>
        </w:rPr>
      </w:pPr>
    </w:p>
    <w:p w:rsidRPr="00D60146" w:rsidR="004352C6" w:rsidP="2FE270A7" w:rsidRDefault="00963A15" w14:paraId="523E36A8" w14:textId="25C7FFC3" w14:noSpellErr="1">
      <w:pPr>
        <w:pStyle w:val="Vahedeta"/>
        <w:ind w:right="-284"/>
        <w:jc w:val="both"/>
        <w:rPr>
          <w:rFonts w:cs="Times New Roman"/>
        </w:rPr>
      </w:pPr>
      <w:r w:rsidRPr="2FE270A7" w:rsidR="00963A15">
        <w:rPr>
          <w:rFonts w:cs="Times New Roman"/>
        </w:rPr>
        <w:t>Ujuv</w:t>
      </w:r>
      <w:r w:rsidRPr="2FE270A7" w:rsidR="000C2BA8">
        <w:rPr>
          <w:rFonts w:cs="Times New Roman"/>
        </w:rPr>
        <w:t>v</w:t>
      </w:r>
      <w:r w:rsidRPr="2FE270A7" w:rsidR="00963A15">
        <w:rPr>
          <w:rFonts w:cs="Times New Roman"/>
        </w:rPr>
        <w:t>ahendi</w:t>
      </w:r>
      <w:r w:rsidRPr="2FE270A7" w:rsidR="000E2E71">
        <w:rPr>
          <w:rFonts w:cs="Times New Roman"/>
        </w:rPr>
        <w:t xml:space="preserve"> suhtes</w:t>
      </w:r>
      <w:r w:rsidRPr="2FE270A7" w:rsidR="00963A15">
        <w:rPr>
          <w:rFonts w:cs="Times New Roman"/>
        </w:rPr>
        <w:t xml:space="preserve">, millel ei ole riikkondsust, võib kohaldada </w:t>
      </w:r>
      <w:commentRangeStart w:id="1988666773"/>
      <w:r w:rsidRPr="2FE270A7" w:rsidR="00963A15">
        <w:rPr>
          <w:rFonts w:cs="Times New Roman"/>
        </w:rPr>
        <w:t>Eesti majandusvööndisse</w:t>
      </w:r>
      <w:commentRangeEnd w:id="1988666773"/>
      <w:r>
        <w:rPr>
          <w:rStyle w:val="CommentReference"/>
        </w:rPr>
        <w:commentReference w:id="1988666773"/>
      </w:r>
      <w:r w:rsidRPr="2FE270A7" w:rsidR="00963A15">
        <w:rPr>
          <w:rFonts w:cs="Times New Roman"/>
        </w:rPr>
        <w:t xml:space="preserve"> sisenemisel Eesti Vabariigi jurisdiktsiooni.</w:t>
      </w:r>
      <w:r w:rsidRPr="2FE270A7" w:rsidR="000E2E71">
        <w:rPr>
          <w:rFonts w:cs="Times New Roman"/>
        </w:rPr>
        <w:t>“;</w:t>
      </w:r>
    </w:p>
    <w:p w:rsidRPr="00D60146" w:rsidR="005E6506" w:rsidP="00625375" w:rsidRDefault="005E6506" w14:paraId="5D8C7C49" w14:textId="77777777">
      <w:pPr>
        <w:pStyle w:val="Vahedeta"/>
        <w:ind w:right="-284"/>
        <w:jc w:val="both"/>
        <w:rPr>
          <w:rFonts w:cs="Times New Roman"/>
          <w:szCs w:val="24"/>
        </w:rPr>
      </w:pPr>
    </w:p>
    <w:p w:rsidRPr="00D60146" w:rsidR="00491ADC" w:rsidP="00625375" w:rsidRDefault="005E6506" w14:paraId="3CC3470A" w14:textId="7D3BBC16">
      <w:pPr>
        <w:pStyle w:val="Vahedeta"/>
        <w:ind w:right="-284"/>
        <w:jc w:val="both"/>
        <w:rPr>
          <w:rFonts w:cs="Times New Roman"/>
          <w:szCs w:val="24"/>
        </w:rPr>
      </w:pPr>
      <w:r w:rsidRPr="00D60146">
        <w:rPr>
          <w:rFonts w:cs="Times New Roman"/>
          <w:b/>
          <w:szCs w:val="24"/>
        </w:rPr>
        <w:t xml:space="preserve">4) </w:t>
      </w:r>
      <w:r w:rsidRPr="00D60146">
        <w:rPr>
          <w:rFonts w:cs="Times New Roman"/>
          <w:szCs w:val="24"/>
        </w:rPr>
        <w:t>paragrahv 17 tunnistatakse kehtetuks.</w:t>
      </w:r>
    </w:p>
    <w:p w:rsidR="776DF801" w:rsidP="776DF801" w:rsidRDefault="776DF801" w14:paraId="3D15524A" w14:textId="550EE926">
      <w:pPr>
        <w:pStyle w:val="Vahedeta"/>
        <w:ind w:right="-284"/>
        <w:jc w:val="both"/>
        <w:rPr>
          <w:rFonts w:cs="Times New Roman"/>
        </w:rPr>
      </w:pPr>
    </w:p>
    <w:p w:rsidRPr="00D60146" w:rsidR="0056717F" w:rsidP="0981BAFE" w:rsidRDefault="776DF801" w14:paraId="679446CB" w14:textId="2F9A5C47" w14:noSpellErr="1">
      <w:pPr>
        <w:pStyle w:val="Vahedeta"/>
        <w:ind w:right="-284"/>
        <w:jc w:val="both"/>
        <w:rPr>
          <w:rFonts w:cs="Times New Roman"/>
          <w:b w:val="1"/>
          <w:bCs w:val="1"/>
        </w:rPr>
      </w:pPr>
      <w:r w:rsidRPr="0981BAFE" w:rsidR="776DF801">
        <w:rPr>
          <w:rFonts w:cs="Times New Roman"/>
          <w:b w:val="1"/>
          <w:bCs w:val="1"/>
        </w:rPr>
        <w:t>§ 5. Meresõiduohutuse seaduse muutmine</w:t>
      </w:r>
    </w:p>
    <w:p w:rsidRPr="00D60146" w:rsidR="0056717F" w:rsidP="00625375" w:rsidRDefault="0056717F" w14:paraId="3E6CD53A" w14:textId="77777777">
      <w:pPr>
        <w:pStyle w:val="Vahedeta"/>
        <w:ind w:right="-284"/>
        <w:jc w:val="both"/>
        <w:rPr>
          <w:rFonts w:cs="Times New Roman"/>
          <w:szCs w:val="24"/>
        </w:rPr>
      </w:pPr>
    </w:p>
    <w:p w:rsidRPr="00D60146" w:rsidR="0056717F" w:rsidP="00625375" w:rsidRDefault="0056717F" w14:paraId="703CF918" w14:textId="77777777">
      <w:pPr>
        <w:pStyle w:val="Vahedeta"/>
        <w:ind w:right="-284"/>
        <w:jc w:val="both"/>
        <w:rPr>
          <w:rFonts w:cs="Times New Roman"/>
          <w:szCs w:val="24"/>
        </w:rPr>
      </w:pPr>
      <w:r w:rsidRPr="00D60146">
        <w:rPr>
          <w:rFonts w:cs="Times New Roman"/>
          <w:szCs w:val="24"/>
        </w:rPr>
        <w:t>Meresõiduohutuse seaduses tehakse järgmised muudatused:</w:t>
      </w:r>
    </w:p>
    <w:p w:rsidRPr="00D60146" w:rsidR="00543846" w:rsidP="00625375" w:rsidRDefault="00543846" w14:paraId="6E2D048D" w14:textId="77777777">
      <w:pPr>
        <w:pStyle w:val="Vahedeta"/>
        <w:ind w:right="-284"/>
        <w:jc w:val="both"/>
        <w:rPr>
          <w:rFonts w:cs="Times New Roman"/>
          <w:szCs w:val="24"/>
        </w:rPr>
      </w:pPr>
    </w:p>
    <w:p w:rsidRPr="00D60146" w:rsidR="00543846" w:rsidP="00625375" w:rsidRDefault="00690A5C" w14:paraId="501498B9" w14:textId="32FA030E">
      <w:pPr>
        <w:pStyle w:val="Vahedeta"/>
        <w:ind w:right="-284"/>
        <w:jc w:val="both"/>
        <w:rPr>
          <w:rFonts w:cs="Times New Roman"/>
          <w:szCs w:val="24"/>
        </w:rPr>
      </w:pPr>
      <w:r w:rsidRPr="00D60146">
        <w:rPr>
          <w:rFonts w:cs="Times New Roman"/>
          <w:b/>
          <w:szCs w:val="24"/>
        </w:rPr>
        <w:t>1</w:t>
      </w:r>
      <w:r w:rsidRPr="00D60146" w:rsidR="00543846">
        <w:rPr>
          <w:rFonts w:cs="Times New Roman"/>
          <w:szCs w:val="24"/>
        </w:rPr>
        <w:t>) </w:t>
      </w:r>
      <w:r w:rsidRPr="00D60146" w:rsidR="00FE67B1">
        <w:rPr>
          <w:rFonts w:cs="Times New Roman"/>
          <w:szCs w:val="24"/>
        </w:rPr>
        <w:t>paragrahvi 1 täiendatakse lõikega 2</w:t>
      </w:r>
      <w:r w:rsidRPr="00D60146" w:rsidR="00FE67B1">
        <w:rPr>
          <w:rFonts w:cs="Times New Roman"/>
          <w:szCs w:val="24"/>
          <w:vertAlign w:val="superscript"/>
        </w:rPr>
        <w:t>1</w:t>
      </w:r>
      <w:r w:rsidRPr="00D60146" w:rsidR="00FE67B1">
        <w:rPr>
          <w:rFonts w:cs="Times New Roman"/>
          <w:szCs w:val="24"/>
        </w:rPr>
        <w:t xml:space="preserve"> järgmises sõnastuses:</w:t>
      </w:r>
    </w:p>
    <w:p w:rsidRPr="00D60146" w:rsidR="00FE67B1" w:rsidP="00625375" w:rsidRDefault="00FE67B1" w14:paraId="4133C2A8" w14:textId="77777777">
      <w:pPr>
        <w:pStyle w:val="Vahedeta"/>
        <w:ind w:right="-284"/>
        <w:jc w:val="both"/>
        <w:rPr>
          <w:rFonts w:cs="Times New Roman"/>
          <w:szCs w:val="24"/>
        </w:rPr>
      </w:pPr>
    </w:p>
    <w:p w:rsidRPr="00D60146" w:rsidR="00FE67B1" w:rsidP="00625375" w:rsidRDefault="00FE67B1" w14:paraId="79BF6B83" w14:textId="66F6A3FA">
      <w:pPr>
        <w:pStyle w:val="Vahedeta"/>
        <w:ind w:right="-284"/>
        <w:jc w:val="both"/>
        <w:rPr>
          <w:rFonts w:cs="Times New Roman"/>
          <w:szCs w:val="24"/>
        </w:rPr>
      </w:pPr>
      <w:r w:rsidRPr="00D60146">
        <w:rPr>
          <w:rFonts w:cs="Times New Roman"/>
          <w:szCs w:val="24"/>
        </w:rPr>
        <w:t>„(2</w:t>
      </w:r>
      <w:r w:rsidRPr="00D60146">
        <w:rPr>
          <w:rFonts w:cs="Times New Roman"/>
          <w:szCs w:val="24"/>
          <w:vertAlign w:val="superscript"/>
        </w:rPr>
        <w:t>1</w:t>
      </w:r>
      <w:r w:rsidRPr="00D60146">
        <w:rPr>
          <w:rFonts w:cs="Times New Roman"/>
          <w:szCs w:val="24"/>
        </w:rPr>
        <w:t>) </w:t>
      </w:r>
      <w:r w:rsidRPr="00D60146" w:rsidR="00D5179D">
        <w:rPr>
          <w:rFonts w:cs="Times New Roman"/>
          <w:szCs w:val="24"/>
        </w:rPr>
        <w:t>Sõjalise r</w:t>
      </w:r>
      <w:r w:rsidRPr="00D60146" w:rsidR="00E960F5">
        <w:rPr>
          <w:rFonts w:cs="Times New Roman"/>
          <w:szCs w:val="24"/>
        </w:rPr>
        <w:t xml:space="preserve">iigikaitse ja </w:t>
      </w:r>
      <w:r w:rsidRPr="00D60146" w:rsidR="00CC5E57">
        <w:rPr>
          <w:rFonts w:cs="Times New Roman"/>
          <w:szCs w:val="24"/>
        </w:rPr>
        <w:t xml:space="preserve">selleks valmistumisega </w:t>
      </w:r>
      <w:r w:rsidRPr="00D60146" w:rsidR="00E960F5">
        <w:rPr>
          <w:rFonts w:cs="Times New Roman"/>
          <w:szCs w:val="24"/>
        </w:rPr>
        <w:t xml:space="preserve">seotud tegevustele merel kohaldatakse käesolevat seadust </w:t>
      </w:r>
      <w:r w:rsidRPr="00D60146" w:rsidR="00E30DD9">
        <w:rPr>
          <w:rFonts w:cs="Times New Roman"/>
          <w:szCs w:val="24"/>
        </w:rPr>
        <w:t xml:space="preserve">üksnes </w:t>
      </w:r>
      <w:r w:rsidRPr="00D60146" w:rsidR="00E960F5">
        <w:rPr>
          <w:rFonts w:cs="Times New Roman"/>
          <w:szCs w:val="24"/>
        </w:rPr>
        <w:t>juhul, kui see on käesolevas seaduses sätestatud.“;</w:t>
      </w:r>
    </w:p>
    <w:p w:rsidRPr="00D60146" w:rsidR="0056717F" w:rsidP="00625375" w:rsidRDefault="0056717F" w14:paraId="3F8C818B" w14:textId="77777777">
      <w:pPr>
        <w:pStyle w:val="Vahedeta"/>
        <w:ind w:right="-284"/>
        <w:jc w:val="both"/>
        <w:rPr>
          <w:rFonts w:cs="Times New Roman"/>
          <w:szCs w:val="24"/>
        </w:rPr>
      </w:pPr>
    </w:p>
    <w:p w:rsidRPr="00D60146" w:rsidR="00B94AD2" w:rsidP="00625375" w:rsidRDefault="00690A5C" w14:paraId="0C527C34" w14:textId="1B3D30A5">
      <w:pPr>
        <w:pStyle w:val="Vahedeta"/>
        <w:ind w:right="-284"/>
        <w:jc w:val="both"/>
        <w:rPr>
          <w:rFonts w:cs="Times New Roman"/>
          <w:szCs w:val="24"/>
        </w:rPr>
      </w:pPr>
      <w:r w:rsidRPr="00D60146">
        <w:rPr>
          <w:rFonts w:cs="Times New Roman"/>
          <w:b/>
          <w:szCs w:val="24"/>
        </w:rPr>
        <w:t>2</w:t>
      </w:r>
      <w:r w:rsidRPr="00D60146" w:rsidR="00B94AD2">
        <w:rPr>
          <w:rFonts w:cs="Times New Roman"/>
          <w:szCs w:val="24"/>
        </w:rPr>
        <w:t>) paragrahvi 1 lõige 4 muudetakse ja sõnastatakse järgmiselt:</w:t>
      </w:r>
    </w:p>
    <w:p w:rsidRPr="00D60146" w:rsidR="00B94AD2" w:rsidP="00625375" w:rsidRDefault="00B94AD2" w14:paraId="53738E09" w14:textId="77777777">
      <w:pPr>
        <w:pStyle w:val="Vahedeta"/>
        <w:ind w:right="-284"/>
        <w:jc w:val="both"/>
        <w:rPr>
          <w:rFonts w:cs="Times New Roman"/>
          <w:szCs w:val="24"/>
        </w:rPr>
      </w:pPr>
    </w:p>
    <w:p w:rsidRPr="00D60146" w:rsidR="00B94AD2" w:rsidP="61978C92" w:rsidRDefault="00B94AD2" w14:paraId="131CE37D" w14:textId="1C21E302">
      <w:pPr>
        <w:pStyle w:val="Vahedeta"/>
        <w:ind w:right="-284"/>
        <w:jc w:val="both"/>
        <w:rPr>
          <w:rFonts w:cs="Times New Roman"/>
        </w:rPr>
      </w:pPr>
      <w:commentRangeStart w:id="1545587012"/>
      <w:r w:rsidRPr="7E540BE8" w:rsidR="00B94AD2">
        <w:rPr>
          <w:rFonts w:cs="Times New Roman"/>
        </w:rPr>
        <w:t xml:space="preserve">„(4) Sõjalaevale kohaldatakse käesoleva seaduse </w:t>
      </w:r>
      <w:r w:rsidRPr="7E540BE8" w:rsidR="0079219A">
        <w:rPr>
          <w:rFonts w:cs="Times New Roman"/>
        </w:rPr>
        <w:t xml:space="preserve">§ 45 ja § </w:t>
      </w:r>
      <w:r w:rsidRPr="7E540BE8" w:rsidR="0079219A">
        <w:rPr>
          <w:rFonts w:cs="Times New Roman"/>
        </w:rPr>
        <w:t>49 lõige</w:t>
      </w:r>
      <w:r w:rsidRPr="7E540BE8" w:rsidR="0079219A">
        <w:rPr>
          <w:rFonts w:cs="Times New Roman"/>
        </w:rPr>
        <w:t>t 1</w:t>
      </w:r>
      <w:ins w:author="Kärt Voor - JUSTDIGI" w:date="2025-10-24T11:19:00.94Z" w:id="707039886">
        <w:r w:rsidRPr="7E540BE8" w:rsidR="50BD06BE">
          <w:rPr>
            <w:rFonts w:cs="Times New Roman"/>
          </w:rPr>
          <w:t>.</w:t>
        </w:r>
      </w:ins>
      <w:del w:author="Kärt Voor - JUSTDIGI" w:date="2025-10-24T11:19:00.228Z" w:id="1149255695">
        <w:r w:rsidRPr="7E540BE8" w:rsidDel="00B94AD2">
          <w:rPr>
            <w:rFonts w:cs="Times New Roman"/>
          </w:rPr>
          <w:delText>,</w:delText>
        </w:r>
      </w:del>
      <w:r w:rsidRPr="7E540BE8" w:rsidR="007B2273">
        <w:rPr>
          <w:rFonts w:cs="Times New Roman"/>
        </w:rPr>
        <w:t xml:space="preserve"> </w:t>
      </w:r>
      <w:r w:rsidRPr="7E540BE8" w:rsidR="00B94AD2">
        <w:rPr>
          <w:rFonts w:cs="Times New Roman"/>
        </w:rPr>
        <w:t>Kaitseväe ja Kaitseliidu veesõidukite registris olevale veesõidukile</w:t>
      </w:r>
      <w:ins w:author="Kärt Voor - JUSTDIGI" w:date="2025-10-24T11:20:25.975Z" w:id="978651694">
        <w:r w:rsidRPr="7E540BE8" w:rsidR="59167DE6">
          <w:rPr>
            <w:rFonts w:cs="Times New Roman"/>
          </w:rPr>
          <w:t xml:space="preserve"> kohaldatakse</w:t>
        </w:r>
      </w:ins>
      <w:r w:rsidRPr="7E540BE8" w:rsidR="00B94AD2">
        <w:rPr>
          <w:rFonts w:cs="Times New Roman"/>
        </w:rPr>
        <w:t xml:space="preserve"> </w:t>
      </w:r>
      <w:del w:author="Kärt Voor - JUSTDIGI" w:date="2025-10-24T11:19:54.795Z" w:id="591260777">
        <w:r w:rsidRPr="7E540BE8" w:rsidDel="00B94AD2">
          <w:rPr>
            <w:rFonts w:cs="Times New Roman"/>
          </w:rPr>
          <w:delText>lisaks</w:delText>
        </w:r>
      </w:del>
      <w:r w:rsidRPr="7E540BE8" w:rsidR="00B94AD2">
        <w:rPr>
          <w:rFonts w:cs="Times New Roman"/>
        </w:rPr>
        <w:t xml:space="preserve"> </w:t>
      </w:r>
      <w:ins w:author="Kärt Voor - JUSTDIGI" w:date="2025-10-24T11:19:17.754Z" w:id="1984698390">
        <w:r w:rsidRPr="7E540BE8" w:rsidR="401BD685">
          <w:rPr>
            <w:rFonts w:cs="Times New Roman"/>
          </w:rPr>
          <w:t>käesoleva seaduse</w:t>
        </w:r>
      </w:ins>
      <w:del w:author="Kärt Voor - JUSTDIGI" w:date="2025-10-24T11:20:20.021Z" w:id="382449522">
        <w:r w:rsidRPr="7E540BE8" w:rsidDel="00B94AD2">
          <w:rPr>
            <w:rFonts w:cs="Times New Roman"/>
          </w:rPr>
          <w:delText xml:space="preserve"> </w:delText>
        </w:r>
      </w:del>
      <w:ins w:author="Kärt Voor - JUSTDIGI" w:date="2025-10-24T11:20:09.07Z" w:id="1627371290">
        <w:r w:rsidRPr="7E540BE8" w:rsidR="2E02C3AA">
          <w:rPr>
            <w:rFonts w:cs="Times New Roman"/>
          </w:rPr>
          <w:t xml:space="preserve"> § 45, § 49 lõiget 1, </w:t>
        </w:r>
      </w:ins>
      <w:r w:rsidRPr="7E540BE8" w:rsidR="00B94AD2">
        <w:rPr>
          <w:rFonts w:cs="Times New Roman"/>
        </w:rPr>
        <w:t>§</w:t>
      </w:r>
      <w:r w:rsidRPr="7E540BE8" w:rsidR="00D1024C">
        <w:rPr>
          <w:rFonts w:cs="Times New Roman"/>
        </w:rPr>
        <w:t> </w:t>
      </w:r>
      <w:r w:rsidRPr="7E540BE8" w:rsidR="00B94AD2">
        <w:rPr>
          <w:rFonts w:cs="Times New Roman"/>
        </w:rPr>
        <w:t>12 lõiget</w:t>
      </w:r>
      <w:r w:rsidRPr="7E540BE8" w:rsidR="00D1024C">
        <w:rPr>
          <w:rFonts w:cs="Times New Roman"/>
        </w:rPr>
        <w:t> </w:t>
      </w:r>
      <w:r w:rsidRPr="7E540BE8" w:rsidR="00B94AD2">
        <w:rPr>
          <w:rFonts w:cs="Times New Roman"/>
        </w:rPr>
        <w:t>7, §</w:t>
      </w:r>
      <w:r w:rsidRPr="7E540BE8" w:rsidR="00D1024C">
        <w:rPr>
          <w:rFonts w:cs="Times New Roman"/>
        </w:rPr>
        <w:t> </w:t>
      </w:r>
      <w:r w:rsidRPr="7E540BE8" w:rsidR="007B2273">
        <w:rPr>
          <w:rFonts w:cs="Times New Roman"/>
        </w:rPr>
        <w:t>13 lõiget</w:t>
      </w:r>
      <w:r w:rsidRPr="7E540BE8" w:rsidR="00D1024C">
        <w:rPr>
          <w:rFonts w:cs="Times New Roman"/>
        </w:rPr>
        <w:t> </w:t>
      </w:r>
      <w:r w:rsidRPr="7E540BE8" w:rsidR="007B2273">
        <w:rPr>
          <w:rFonts w:cs="Times New Roman"/>
        </w:rPr>
        <w:t>10 ja</w:t>
      </w:r>
      <w:r w:rsidRPr="7E540BE8" w:rsidR="00B94AD2">
        <w:rPr>
          <w:rFonts w:cs="Times New Roman"/>
        </w:rPr>
        <w:t xml:space="preserve"> §</w:t>
      </w:r>
      <w:r w:rsidRPr="7E540BE8" w:rsidR="00D1024C">
        <w:rPr>
          <w:rFonts w:cs="Times New Roman"/>
        </w:rPr>
        <w:t> 17 lõiget </w:t>
      </w:r>
      <w:r w:rsidRPr="7E540BE8" w:rsidR="00B94AD2">
        <w:rPr>
          <w:rFonts w:cs="Times New Roman"/>
        </w:rPr>
        <w:t xml:space="preserve">10, kui seaduse või </w:t>
      </w:r>
      <w:r w:rsidRPr="7E540BE8" w:rsidR="00B94AD2">
        <w:rPr>
          <w:rFonts w:cs="Times New Roman"/>
        </w:rPr>
        <w:t>välislepinguga</w:t>
      </w:r>
      <w:r w:rsidRPr="7E540BE8" w:rsidR="00B94AD2">
        <w:rPr>
          <w:rFonts w:cs="Times New Roman"/>
        </w:rPr>
        <w:t xml:space="preserve"> ei ole sätestatud teisiti.“;</w:t>
      </w:r>
      <w:commentRangeEnd w:id="1545587012"/>
      <w:r>
        <w:rPr>
          <w:rStyle w:val="CommentReference"/>
        </w:rPr>
        <w:commentReference w:id="1545587012"/>
      </w:r>
    </w:p>
    <w:p w:rsidRPr="00D60146" w:rsidR="00B94AD2" w:rsidP="00625375" w:rsidRDefault="00B94AD2" w14:paraId="564FDB52" w14:textId="77777777">
      <w:pPr>
        <w:pStyle w:val="Vahedeta"/>
        <w:ind w:right="-284"/>
        <w:jc w:val="both"/>
        <w:rPr>
          <w:rFonts w:cs="Times New Roman"/>
          <w:szCs w:val="24"/>
        </w:rPr>
      </w:pPr>
    </w:p>
    <w:p w:rsidRPr="00D60146" w:rsidR="00E5441E" w:rsidP="00625375" w:rsidRDefault="00690A5C" w14:paraId="509DB95F" w14:textId="5765BE7C">
      <w:pPr>
        <w:pStyle w:val="Vahedeta"/>
        <w:ind w:right="-284"/>
        <w:jc w:val="both"/>
        <w:rPr>
          <w:rFonts w:cs="Times New Roman"/>
          <w:szCs w:val="24"/>
        </w:rPr>
      </w:pPr>
      <w:r w:rsidRPr="00D60146">
        <w:rPr>
          <w:rFonts w:cs="Times New Roman"/>
          <w:b/>
          <w:szCs w:val="24"/>
        </w:rPr>
        <w:t>3</w:t>
      </w:r>
      <w:r w:rsidRPr="00D60146" w:rsidR="00E5441E">
        <w:rPr>
          <w:rFonts w:cs="Times New Roman"/>
          <w:szCs w:val="24"/>
        </w:rPr>
        <w:t>) paragrahvi 12 täiendatakse lõikega </w:t>
      </w:r>
      <w:r w:rsidRPr="00D60146" w:rsidR="00DF73F8">
        <w:rPr>
          <w:rFonts w:cs="Times New Roman"/>
          <w:szCs w:val="24"/>
        </w:rPr>
        <w:t>7</w:t>
      </w:r>
      <w:r w:rsidRPr="00D60146" w:rsidR="00E5441E">
        <w:rPr>
          <w:rFonts w:cs="Times New Roman"/>
          <w:szCs w:val="24"/>
        </w:rPr>
        <w:t xml:space="preserve"> järgmises sõnastuses:</w:t>
      </w:r>
    </w:p>
    <w:p w:rsidRPr="00D60146" w:rsidR="00E5441E" w:rsidP="00625375" w:rsidRDefault="00E5441E" w14:paraId="4DDD5085" w14:textId="77777777">
      <w:pPr>
        <w:pStyle w:val="Vahedeta"/>
        <w:ind w:right="-284"/>
        <w:jc w:val="both"/>
        <w:rPr>
          <w:rFonts w:cs="Times New Roman"/>
          <w:szCs w:val="24"/>
        </w:rPr>
      </w:pPr>
    </w:p>
    <w:p w:rsidRPr="00D60146" w:rsidR="00E5441E" w:rsidP="7E540BE8" w:rsidRDefault="00DF73F8" w14:paraId="3E66E472" w14:textId="5F3DC577">
      <w:pPr>
        <w:pStyle w:val="Vahedeta"/>
        <w:ind w:right="-284"/>
        <w:jc w:val="both"/>
        <w:rPr>
          <w:rFonts w:cs="Times New Roman"/>
        </w:rPr>
      </w:pPr>
      <w:r w:rsidRPr="7E540BE8" w:rsidR="00DF73F8">
        <w:rPr>
          <w:rFonts w:cs="Times New Roman"/>
        </w:rPr>
        <w:t>„</w:t>
      </w:r>
      <w:commentRangeStart w:id="1391564252"/>
      <w:r w:rsidRPr="7E540BE8" w:rsidR="00E5441E">
        <w:rPr>
          <w:rFonts w:cs="Times New Roman"/>
        </w:rPr>
        <w:t>(</w:t>
      </w:r>
      <w:r w:rsidRPr="7E540BE8" w:rsidR="00DF73F8">
        <w:rPr>
          <w:rFonts w:cs="Times New Roman"/>
        </w:rPr>
        <w:t>7</w:t>
      </w:r>
      <w:r w:rsidRPr="7E540BE8" w:rsidR="00E5441E">
        <w:rPr>
          <w:rFonts w:cs="Times New Roman"/>
        </w:rPr>
        <w:t>) </w:t>
      </w:r>
      <w:r w:rsidRPr="7E540BE8" w:rsidR="00DF73F8">
        <w:rPr>
          <w:rFonts w:cs="Times New Roman"/>
        </w:rPr>
        <w:t xml:space="preserve">Kaitseväe ja Kaitseliidu veesõidukite registris oleva </w:t>
      </w:r>
      <w:r w:rsidRPr="7E540BE8" w:rsidR="00600849">
        <w:rPr>
          <w:rFonts w:cs="Times New Roman"/>
        </w:rPr>
        <w:t>laeva ja väikelaeva</w:t>
      </w:r>
      <w:r w:rsidRPr="7E540BE8" w:rsidR="00DF73F8">
        <w:rPr>
          <w:rFonts w:cs="Times New Roman"/>
        </w:rPr>
        <w:t xml:space="preserve"> </w:t>
      </w:r>
      <w:del w:author="Kärt Voor - JUSTDIGI" w:date="2025-10-24T11:21:30.221Z" w:id="1304989925">
        <w:r w:rsidRPr="7E540BE8" w:rsidDel="00DF73F8">
          <w:rPr>
            <w:rFonts w:cs="Times New Roman"/>
          </w:rPr>
          <w:delText xml:space="preserve">üle teeb </w:delText>
        </w:r>
      </w:del>
      <w:r w:rsidRPr="7E540BE8" w:rsidR="00DF73F8">
        <w:rPr>
          <w:rFonts w:cs="Times New Roman"/>
        </w:rPr>
        <w:t xml:space="preserve">tehnilist järelevalvet </w:t>
      </w:r>
      <w:ins w:author="Kärt Voor - JUSTDIGI" w:date="2025-10-24T11:21:46.821Z" w:id="229074950">
        <w:r w:rsidRPr="7E540BE8" w:rsidR="763D8EF8">
          <w:rPr>
            <w:rFonts w:cs="Times New Roman"/>
          </w:rPr>
          <w:t xml:space="preserve"> teostab </w:t>
        </w:r>
      </w:ins>
      <w:r w:rsidRPr="7E540BE8" w:rsidR="00DF73F8">
        <w:rPr>
          <w:rFonts w:cs="Times New Roman"/>
        </w:rPr>
        <w:t>Kaitsevägi.</w:t>
      </w:r>
      <w:commentRangeEnd w:id="1391564252"/>
      <w:r>
        <w:rPr>
          <w:rStyle w:val="CommentReference"/>
        </w:rPr>
        <w:commentReference w:id="1391564252"/>
      </w:r>
      <w:r w:rsidRPr="7E540BE8" w:rsidR="00DF73F8">
        <w:rPr>
          <w:rFonts w:cs="Times New Roman"/>
        </w:rPr>
        <w:t>“;</w:t>
      </w:r>
    </w:p>
    <w:p w:rsidRPr="00D60146" w:rsidR="004529DF" w:rsidP="00625375" w:rsidRDefault="004529DF" w14:paraId="0C56B2FF" w14:textId="77777777">
      <w:pPr>
        <w:pStyle w:val="Vahedeta"/>
        <w:ind w:right="-284"/>
        <w:jc w:val="both"/>
        <w:rPr>
          <w:rFonts w:cs="Times New Roman"/>
          <w:szCs w:val="24"/>
        </w:rPr>
      </w:pPr>
    </w:p>
    <w:p w:rsidRPr="00D60146" w:rsidR="00CB0BBE" w:rsidP="6271D796" w:rsidRDefault="00690A5C" w14:paraId="751DA259" w14:textId="47588AA3">
      <w:pPr>
        <w:pStyle w:val="Vahedeta"/>
        <w:ind w:right="-284"/>
        <w:jc w:val="both"/>
        <w:rPr>
          <w:rFonts w:cs="Times New Roman"/>
        </w:rPr>
      </w:pPr>
      <w:r w:rsidRPr="6271D796" w:rsidR="00690A5C">
        <w:rPr>
          <w:rFonts w:cs="Times New Roman"/>
          <w:b w:val="1"/>
          <w:bCs w:val="1"/>
          <w:rPrChange w:author="Kärt Voor - JUSTDIGI" w:date="2025-10-24T11:25:28.461Z" w:id="1855160496">
            <w:rPr>
              <w:rFonts w:cs="Times New Roman"/>
              <w:b w:val="1"/>
              <w:bCs w:val="1"/>
            </w:rPr>
          </w:rPrChange>
        </w:rPr>
        <w:t>4</w:t>
      </w:r>
      <w:r w:rsidRPr="6271D796" w:rsidR="00CB0BBE">
        <w:rPr>
          <w:rFonts w:cs="Times New Roman"/>
          <w:rPrChange w:author="Kärt Voor - JUSTDIGI" w:date="2025-10-24T11:25:28.463Z" w:id="1625297008">
            <w:rPr>
              <w:rFonts w:cs="Times New Roman"/>
            </w:rPr>
          </w:rPrChange>
        </w:rPr>
        <w:t>) paragrahvi 13 täiendatakse lõikega </w:t>
      </w:r>
      <w:r w:rsidRPr="6271D796" w:rsidR="00823BAF">
        <w:rPr>
          <w:rFonts w:cs="Times New Roman"/>
          <w:rPrChange w:author="Kärt Voor - JUSTDIGI" w:date="2025-10-24T11:25:28.464Z" w:id="1488558069">
            <w:rPr>
              <w:rFonts w:cs="Times New Roman"/>
            </w:rPr>
          </w:rPrChange>
        </w:rPr>
        <w:t>10 järgmises sõnastuses:</w:t>
      </w:r>
    </w:p>
    <w:p w:rsidRPr="00D60146" w:rsidR="00823BAF" w:rsidP="00625375" w:rsidRDefault="00823BAF" w14:paraId="0CEA15A3" w14:textId="77777777">
      <w:pPr>
        <w:pStyle w:val="Vahedeta"/>
        <w:ind w:right="-284"/>
        <w:jc w:val="both"/>
        <w:rPr>
          <w:rFonts w:cs="Times New Roman"/>
          <w:szCs w:val="24"/>
        </w:rPr>
      </w:pPr>
    </w:p>
    <w:p w:rsidRPr="00D60146" w:rsidR="00823BAF" w:rsidP="00625375" w:rsidRDefault="00823BAF" w14:paraId="0B4CD7DF" w14:textId="77777777">
      <w:pPr>
        <w:pStyle w:val="Vahedeta"/>
        <w:ind w:right="-284"/>
        <w:jc w:val="both"/>
        <w:rPr>
          <w:rFonts w:cs="Times New Roman"/>
          <w:szCs w:val="24"/>
        </w:rPr>
      </w:pPr>
      <w:r w:rsidRPr="00D60146">
        <w:rPr>
          <w:rFonts w:cs="Times New Roman"/>
          <w:szCs w:val="24"/>
        </w:rPr>
        <w:t xml:space="preserve">„(10) Kaitseväe ja Kaitseliidu veesõidukite registris oleva laeva ja väikelaeva tehnilise ülevaatuse korra </w:t>
      </w:r>
      <w:r w:rsidRPr="00D60146" w:rsidR="006A6A74">
        <w:rPr>
          <w:rFonts w:cs="Times New Roman"/>
          <w:szCs w:val="24"/>
        </w:rPr>
        <w:t xml:space="preserve">ning tehnilised nõuded laevadele ja väikelaevadele </w:t>
      </w:r>
      <w:r w:rsidRPr="00D60146">
        <w:rPr>
          <w:rFonts w:cs="Times New Roman"/>
          <w:szCs w:val="24"/>
        </w:rPr>
        <w:t>kehtestab Kaitsevägi.“;</w:t>
      </w:r>
    </w:p>
    <w:p w:rsidRPr="00D60146" w:rsidR="00E5441E" w:rsidP="00625375" w:rsidRDefault="00E5441E" w14:paraId="1E024EB2" w14:textId="77777777">
      <w:pPr>
        <w:pStyle w:val="Vahedeta"/>
        <w:ind w:right="-284"/>
        <w:jc w:val="both"/>
        <w:rPr>
          <w:rFonts w:cs="Times New Roman"/>
          <w:szCs w:val="24"/>
        </w:rPr>
      </w:pPr>
    </w:p>
    <w:p w:rsidRPr="00D60146" w:rsidR="00823BAF" w:rsidP="00625375" w:rsidRDefault="00690A5C" w14:paraId="5991BD7B" w14:textId="6D8044FA">
      <w:pPr>
        <w:pStyle w:val="Vahedeta"/>
        <w:ind w:right="-284"/>
        <w:jc w:val="both"/>
        <w:rPr>
          <w:rFonts w:cs="Times New Roman"/>
          <w:szCs w:val="24"/>
        </w:rPr>
      </w:pPr>
      <w:r w:rsidRPr="00D60146">
        <w:rPr>
          <w:rFonts w:cs="Times New Roman"/>
          <w:b/>
          <w:szCs w:val="24"/>
        </w:rPr>
        <w:t>5</w:t>
      </w:r>
      <w:r w:rsidRPr="00D60146" w:rsidR="00823BAF">
        <w:rPr>
          <w:rFonts w:cs="Times New Roman"/>
          <w:szCs w:val="24"/>
        </w:rPr>
        <w:t>) paragrahvi 17 täiendatakse lõikega 10 järgmises sõnastuses:</w:t>
      </w:r>
    </w:p>
    <w:p w:rsidRPr="00D60146" w:rsidR="00823BAF" w:rsidP="00625375" w:rsidRDefault="00823BAF" w14:paraId="471F0813" w14:textId="77777777">
      <w:pPr>
        <w:pStyle w:val="Vahedeta"/>
        <w:ind w:right="-284"/>
        <w:jc w:val="both"/>
        <w:rPr>
          <w:rFonts w:cs="Times New Roman"/>
          <w:szCs w:val="24"/>
        </w:rPr>
      </w:pPr>
    </w:p>
    <w:p w:rsidRPr="00D60146" w:rsidR="00823BAF" w:rsidP="00625375" w:rsidRDefault="00823BAF" w14:paraId="0C85AC6E" w14:textId="77777777">
      <w:pPr>
        <w:pStyle w:val="Vahedeta"/>
        <w:ind w:right="-284"/>
        <w:jc w:val="both"/>
        <w:rPr>
          <w:rFonts w:cs="Times New Roman"/>
          <w:szCs w:val="24"/>
        </w:rPr>
      </w:pPr>
      <w:r w:rsidRPr="00D60146">
        <w:rPr>
          <w:rFonts w:cs="Times New Roman"/>
          <w:szCs w:val="24"/>
        </w:rPr>
        <w:t>„(10) Kaitseväe ja Kaitseliidu veesõidukite registris oleva laeva ja väikelaeva merekõlblikuks ja sõidukõlblikuks tunnistamise korra kehtestab Kaitsevägi.“;</w:t>
      </w:r>
    </w:p>
    <w:p w:rsidRPr="00D60146" w:rsidR="004D1DBE" w:rsidP="00625375" w:rsidRDefault="004D1DBE" w14:paraId="7F349E2C" w14:textId="77777777">
      <w:pPr>
        <w:pStyle w:val="Vahedeta"/>
        <w:ind w:right="-284"/>
        <w:jc w:val="both"/>
        <w:rPr>
          <w:rFonts w:cs="Times New Roman"/>
          <w:szCs w:val="24"/>
        </w:rPr>
      </w:pPr>
    </w:p>
    <w:p w:rsidRPr="00D60146" w:rsidR="001B04C5" w:rsidP="00625375" w:rsidRDefault="00690A5C" w14:paraId="20A4F041" w14:textId="0E1FD747">
      <w:pPr>
        <w:pStyle w:val="Vahedeta"/>
        <w:ind w:right="-284"/>
        <w:jc w:val="both"/>
        <w:rPr>
          <w:rFonts w:cs="Times New Roman"/>
          <w:szCs w:val="24"/>
        </w:rPr>
      </w:pPr>
      <w:r w:rsidRPr="00D60146">
        <w:rPr>
          <w:rFonts w:cs="Times New Roman"/>
          <w:b/>
          <w:szCs w:val="24"/>
        </w:rPr>
        <w:t>6</w:t>
      </w:r>
      <w:r w:rsidRPr="00D60146" w:rsidR="001B04C5">
        <w:rPr>
          <w:rFonts w:cs="Times New Roman"/>
          <w:szCs w:val="24"/>
        </w:rPr>
        <w:t xml:space="preserve">) paragrahvi 19 lõikes 7 asendatakse </w:t>
      </w:r>
      <w:r w:rsidR="006F29D5">
        <w:rPr>
          <w:rFonts w:cs="Times New Roman"/>
          <w:szCs w:val="24"/>
        </w:rPr>
        <w:t>sõnad</w:t>
      </w:r>
      <w:r w:rsidRPr="00D60146" w:rsidR="001B04C5">
        <w:rPr>
          <w:rFonts w:cs="Times New Roman"/>
          <w:szCs w:val="24"/>
        </w:rPr>
        <w:t xml:space="preserve"> „Sõjalaeva ja enne“ </w:t>
      </w:r>
      <w:r w:rsidR="006F29D5">
        <w:rPr>
          <w:rFonts w:cs="Times New Roman"/>
          <w:szCs w:val="24"/>
        </w:rPr>
        <w:t>sõnaga</w:t>
      </w:r>
      <w:r w:rsidRPr="00D60146" w:rsidR="001B04C5">
        <w:rPr>
          <w:rFonts w:cs="Times New Roman"/>
          <w:szCs w:val="24"/>
        </w:rPr>
        <w:t xml:space="preserve"> „Enne“;</w:t>
      </w:r>
    </w:p>
    <w:p w:rsidRPr="00D60146" w:rsidR="0038484D" w:rsidP="00625375" w:rsidRDefault="0038484D" w14:paraId="72A1A13C" w14:textId="77777777">
      <w:pPr>
        <w:pStyle w:val="Vahedeta"/>
        <w:ind w:right="-284"/>
        <w:jc w:val="both"/>
        <w:rPr>
          <w:rFonts w:cs="Times New Roman"/>
          <w:szCs w:val="24"/>
        </w:rPr>
      </w:pPr>
    </w:p>
    <w:p w:rsidRPr="00D60146" w:rsidR="00422081" w:rsidP="25246E86" w:rsidRDefault="00690A5C" w14:paraId="3DB380C5" w14:textId="46B0AF7C">
      <w:pPr>
        <w:pStyle w:val="Vahedeta"/>
        <w:ind w:right="-284"/>
        <w:jc w:val="both"/>
        <w:rPr>
          <w:rFonts w:cs="Times New Roman"/>
        </w:rPr>
      </w:pPr>
      <w:r w:rsidRPr="25246E86" w:rsidR="00690A5C">
        <w:rPr>
          <w:rFonts w:cs="Times New Roman"/>
          <w:b w:val="1"/>
          <w:bCs w:val="1"/>
          <w:rPrChange w:author="Kärt Voor - JUSTDIGI" w:date="2025-10-24T12:02:17.585Z" w:id="759677731">
            <w:rPr>
              <w:rFonts w:cs="Times New Roman"/>
              <w:b w:val="1"/>
              <w:bCs w:val="1"/>
            </w:rPr>
          </w:rPrChange>
        </w:rPr>
        <w:t>7</w:t>
      </w:r>
      <w:r w:rsidRPr="25246E86" w:rsidR="00422081">
        <w:rPr>
          <w:rFonts w:cs="Times New Roman"/>
          <w:rPrChange w:author="Kärt Voor - JUSTDIGI" w:date="2025-10-24T12:02:17.589Z" w:id="739308120">
            <w:rPr>
              <w:rFonts w:cs="Times New Roman"/>
            </w:rPr>
          </w:rPrChange>
        </w:rPr>
        <w:t>) paragrahvi 45 täiendatakse lõikega </w:t>
      </w:r>
      <w:r w:rsidRPr="25246E86" w:rsidR="00E26FA3">
        <w:rPr>
          <w:rFonts w:cs="Times New Roman"/>
          <w:rPrChange w:author="Kärt Voor - JUSTDIGI" w:date="2025-10-24T12:02:17.59Z" w:id="946959524">
            <w:rPr>
              <w:rFonts w:cs="Times New Roman"/>
            </w:rPr>
          </w:rPrChange>
        </w:rPr>
        <w:t>5</w:t>
      </w:r>
      <w:r w:rsidRPr="25246E86" w:rsidR="00E26FA3">
        <w:rPr>
          <w:rFonts w:cs="Times New Roman"/>
          <w:vertAlign w:val="superscript"/>
          <w:rPrChange w:author="Kärt Voor - JUSTDIGI" w:date="2025-10-24T12:02:17.597Z" w:id="1988932627">
            <w:rPr>
              <w:rFonts w:cs="Times New Roman"/>
              <w:vertAlign w:val="superscript"/>
            </w:rPr>
          </w:rPrChange>
        </w:rPr>
        <w:t>2</w:t>
      </w:r>
      <w:r w:rsidRPr="25246E86" w:rsidR="00422081">
        <w:rPr>
          <w:rFonts w:cs="Times New Roman"/>
          <w:rPrChange w:author="Kärt Voor - JUSTDIGI" w:date="2025-10-24T12:02:17.598Z" w:id="906797117">
            <w:rPr>
              <w:rFonts w:cs="Times New Roman"/>
            </w:rPr>
          </w:rPrChange>
        </w:rPr>
        <w:t xml:space="preserve"> järgmises sõnastuses:</w:t>
      </w:r>
    </w:p>
    <w:p w:rsidRPr="00D60146" w:rsidR="00422081" w:rsidP="00625375" w:rsidRDefault="00422081" w14:paraId="2A5FD6B7" w14:textId="77777777">
      <w:pPr>
        <w:pStyle w:val="Vahedeta"/>
        <w:ind w:right="-284"/>
        <w:jc w:val="both"/>
        <w:rPr>
          <w:rFonts w:cs="Times New Roman"/>
          <w:szCs w:val="24"/>
        </w:rPr>
      </w:pPr>
    </w:p>
    <w:p w:rsidRPr="00D60146" w:rsidR="00422081" w:rsidP="00625375" w:rsidRDefault="00422081" w14:paraId="39BCF975" w14:textId="457EC662">
      <w:pPr>
        <w:pStyle w:val="Vahedeta"/>
        <w:ind w:right="-284"/>
        <w:jc w:val="both"/>
        <w:rPr>
          <w:rFonts w:cs="Times New Roman"/>
          <w:szCs w:val="24"/>
        </w:rPr>
      </w:pPr>
      <w:r w:rsidRPr="00D60146">
        <w:rPr>
          <w:rFonts w:cs="Times New Roman"/>
          <w:szCs w:val="24"/>
        </w:rPr>
        <w:t>„(</w:t>
      </w:r>
      <w:r w:rsidRPr="00D60146" w:rsidR="00E26FA3">
        <w:rPr>
          <w:rFonts w:cs="Times New Roman"/>
          <w:szCs w:val="24"/>
        </w:rPr>
        <w:t>5</w:t>
      </w:r>
      <w:r w:rsidRPr="00D60146" w:rsidR="00E26FA3">
        <w:rPr>
          <w:rFonts w:cs="Times New Roman"/>
          <w:szCs w:val="24"/>
          <w:vertAlign w:val="superscript"/>
        </w:rPr>
        <w:t>2</w:t>
      </w:r>
      <w:r w:rsidRPr="00D60146">
        <w:rPr>
          <w:rFonts w:cs="Times New Roman"/>
          <w:szCs w:val="24"/>
        </w:rPr>
        <w:t>) </w:t>
      </w:r>
      <w:r w:rsidRPr="00D60146" w:rsidR="007751F4">
        <w:rPr>
          <w:rFonts w:cs="Times New Roman"/>
          <w:szCs w:val="24"/>
        </w:rPr>
        <w:t xml:space="preserve">Kaitsevägi võib põhiseaduslikku korda, riigi julgeolekut või inimeste elu ja tervist ähvardava suurenenud ohu ajal riigi sõjalise kaitsmise või selleks valmistumise korral kehtestada veeteel liiklemise piiranguid või anda Transpordiametile korraldusi nende kehtestamiseks, samuti anda </w:t>
      </w:r>
      <w:r w:rsidR="007751F4">
        <w:rPr>
          <w:rFonts w:cs="Times New Roman"/>
          <w:szCs w:val="24"/>
        </w:rPr>
        <w:t>Transpordiametile</w:t>
      </w:r>
      <w:r w:rsidRPr="00D60146" w:rsidR="007751F4">
        <w:rPr>
          <w:rFonts w:cs="Times New Roman"/>
          <w:szCs w:val="24"/>
        </w:rPr>
        <w:t xml:space="preserve"> korraldusi osutada laevaliiklusteenuseid </w:t>
      </w:r>
      <w:r w:rsidR="007751F4">
        <w:rPr>
          <w:rFonts w:cs="Times New Roman"/>
          <w:szCs w:val="24"/>
        </w:rPr>
        <w:t>ulatuses</w:t>
      </w:r>
      <w:r w:rsidRPr="00D60146" w:rsidR="007751F4">
        <w:rPr>
          <w:rFonts w:cs="Times New Roman"/>
          <w:szCs w:val="24"/>
        </w:rPr>
        <w:t>, et tagada veeliikluse ohutus ning Eesti merepiiri valvamine ja kaitse</w:t>
      </w:r>
      <w:r w:rsidRPr="00D60146">
        <w:rPr>
          <w:rFonts w:cs="Times New Roman"/>
          <w:szCs w:val="24"/>
        </w:rPr>
        <w:t>.“;</w:t>
      </w:r>
    </w:p>
    <w:p w:rsidRPr="00D60146" w:rsidR="002D3E06" w:rsidP="00625375" w:rsidRDefault="002D3E06" w14:paraId="7DC5D8E7" w14:textId="77777777">
      <w:pPr>
        <w:pStyle w:val="Vahedeta"/>
        <w:ind w:right="-284"/>
        <w:jc w:val="both"/>
        <w:rPr>
          <w:rFonts w:cs="Times New Roman"/>
          <w:szCs w:val="24"/>
        </w:rPr>
      </w:pPr>
    </w:p>
    <w:p w:rsidRPr="00D60146" w:rsidR="00D60CB7" w:rsidP="00625375" w:rsidRDefault="00B54E72" w14:paraId="14B9811D" w14:textId="4CA9CF09">
      <w:pPr>
        <w:pStyle w:val="Vahedeta"/>
        <w:ind w:right="-284"/>
        <w:jc w:val="both"/>
        <w:rPr>
          <w:rFonts w:cs="Times New Roman"/>
          <w:szCs w:val="24"/>
        </w:rPr>
      </w:pPr>
      <w:r w:rsidRPr="00D60146">
        <w:rPr>
          <w:rFonts w:cs="Times New Roman"/>
          <w:b/>
          <w:szCs w:val="24"/>
        </w:rPr>
        <w:t>8</w:t>
      </w:r>
      <w:r w:rsidRPr="00D60146" w:rsidR="00D60CB7">
        <w:rPr>
          <w:rFonts w:cs="Times New Roman"/>
          <w:b/>
          <w:szCs w:val="24"/>
        </w:rPr>
        <w:t>)</w:t>
      </w:r>
      <w:r w:rsidRPr="00D60146" w:rsidR="00D60CB7">
        <w:rPr>
          <w:rFonts w:cs="Times New Roman"/>
          <w:szCs w:val="24"/>
        </w:rPr>
        <w:t xml:space="preserve"> paragrahvi 45 täiendatakse lõikega 6</w:t>
      </w:r>
      <w:r w:rsidRPr="00D60146" w:rsidR="00D60CB7">
        <w:rPr>
          <w:rFonts w:cs="Times New Roman"/>
          <w:szCs w:val="24"/>
          <w:vertAlign w:val="superscript"/>
        </w:rPr>
        <w:t>1</w:t>
      </w:r>
      <w:r w:rsidRPr="00D60146" w:rsidR="00D60CB7">
        <w:rPr>
          <w:rFonts w:cs="Times New Roman"/>
          <w:szCs w:val="24"/>
        </w:rPr>
        <w:t xml:space="preserve"> järgmises sõnastuses:</w:t>
      </w:r>
    </w:p>
    <w:p w:rsidRPr="00D60146" w:rsidR="00D60CB7" w:rsidP="00625375" w:rsidRDefault="00D60CB7" w14:paraId="2B9AF3CD" w14:textId="3796577C">
      <w:pPr>
        <w:pStyle w:val="Vahedeta"/>
        <w:ind w:right="-284"/>
        <w:jc w:val="both"/>
        <w:rPr>
          <w:rFonts w:cs="Times New Roman"/>
          <w:bCs/>
          <w:szCs w:val="24"/>
        </w:rPr>
      </w:pPr>
      <w:r w:rsidRPr="00D60146">
        <w:rPr>
          <w:rFonts w:cs="Times New Roman"/>
          <w:bCs/>
          <w:szCs w:val="24"/>
        </w:rPr>
        <w:t>„(6</w:t>
      </w:r>
      <w:r w:rsidRPr="00D60146">
        <w:rPr>
          <w:rFonts w:cs="Times New Roman"/>
          <w:bCs/>
          <w:szCs w:val="24"/>
          <w:vertAlign w:val="superscript"/>
        </w:rPr>
        <w:t>1</w:t>
      </w:r>
      <w:r w:rsidRPr="00D60146">
        <w:rPr>
          <w:rFonts w:cs="Times New Roman"/>
          <w:bCs/>
          <w:szCs w:val="24"/>
        </w:rPr>
        <w:t xml:space="preserve">) </w:t>
      </w:r>
      <w:proofErr w:type="spellStart"/>
      <w:r w:rsidRPr="00D60146">
        <w:rPr>
          <w:rFonts w:cs="Times New Roman"/>
          <w:bCs/>
          <w:szCs w:val="24"/>
        </w:rPr>
        <w:t>Lõhkematerjali</w:t>
      </w:r>
      <w:proofErr w:type="spellEnd"/>
      <w:r w:rsidRPr="00D60146">
        <w:rPr>
          <w:rFonts w:cs="Times New Roman"/>
          <w:bCs/>
          <w:szCs w:val="24"/>
        </w:rPr>
        <w:t xml:space="preserve"> või muu sõjalise otstarbega veeliiklust ohustava või segava objekti kõrvaldamist korraldab Eesti merealal Kaitsevägi ning laevatataval siseveekogul Päästeamet.“</w:t>
      </w:r>
      <w:r w:rsidRPr="00D60146">
        <w:rPr>
          <w:rFonts w:cs="Times New Roman"/>
          <w:szCs w:val="24"/>
        </w:rPr>
        <w:t>;</w:t>
      </w:r>
    </w:p>
    <w:p w:rsidRPr="00D60146" w:rsidR="00D60CB7" w:rsidP="00625375" w:rsidRDefault="00D60CB7" w14:paraId="7287D723" w14:textId="77777777">
      <w:pPr>
        <w:pStyle w:val="Vahedeta"/>
        <w:ind w:right="-284"/>
        <w:jc w:val="both"/>
        <w:rPr>
          <w:rFonts w:cs="Times New Roman"/>
          <w:szCs w:val="24"/>
        </w:rPr>
      </w:pPr>
    </w:p>
    <w:p w:rsidRPr="00D60146" w:rsidR="00DD251E" w:rsidP="00625375" w:rsidRDefault="00B54E72" w14:paraId="42A43DEF" w14:textId="673DFC84">
      <w:pPr>
        <w:pStyle w:val="Vahedeta"/>
        <w:ind w:right="-284"/>
        <w:jc w:val="both"/>
        <w:rPr>
          <w:rFonts w:cs="Times New Roman"/>
          <w:szCs w:val="24"/>
        </w:rPr>
      </w:pPr>
      <w:r w:rsidRPr="00D60146">
        <w:rPr>
          <w:rFonts w:cs="Times New Roman"/>
          <w:b/>
          <w:szCs w:val="24"/>
        </w:rPr>
        <w:t>9</w:t>
      </w:r>
      <w:r w:rsidRPr="00D60146" w:rsidR="00DD251E">
        <w:rPr>
          <w:rFonts w:cs="Times New Roman"/>
          <w:szCs w:val="24"/>
        </w:rPr>
        <w:t>) paragrahvi 45 lõikes 12 ja § 90</w:t>
      </w:r>
      <w:r w:rsidRPr="00D60146" w:rsidR="00DD251E">
        <w:rPr>
          <w:rFonts w:cs="Times New Roman"/>
          <w:szCs w:val="24"/>
          <w:vertAlign w:val="superscript"/>
        </w:rPr>
        <w:t>4</w:t>
      </w:r>
      <w:r w:rsidRPr="00D60146" w:rsidR="00DD251E">
        <w:rPr>
          <w:rFonts w:cs="Times New Roman"/>
          <w:szCs w:val="24"/>
        </w:rPr>
        <w:t xml:space="preserve"> lõikes 1 asendatakse </w:t>
      </w:r>
      <w:r w:rsidRPr="00D60146" w:rsidR="006D4746">
        <w:rPr>
          <w:rFonts w:cs="Times New Roman"/>
          <w:szCs w:val="24"/>
        </w:rPr>
        <w:t>tekstiosa</w:t>
      </w:r>
      <w:r w:rsidRPr="00D60146" w:rsidR="00DD251E">
        <w:rPr>
          <w:rFonts w:cs="Times New Roman"/>
          <w:szCs w:val="24"/>
        </w:rPr>
        <w:t xml:space="preserve"> „politseiasutusele“ </w:t>
      </w:r>
      <w:r w:rsidRPr="00D60146" w:rsidR="006D4746">
        <w:rPr>
          <w:rFonts w:cs="Times New Roman"/>
          <w:szCs w:val="24"/>
        </w:rPr>
        <w:t>tekstiosaga</w:t>
      </w:r>
      <w:r w:rsidRPr="00D60146" w:rsidR="00DD251E">
        <w:rPr>
          <w:rFonts w:cs="Times New Roman"/>
          <w:szCs w:val="24"/>
        </w:rPr>
        <w:t xml:space="preserve"> „Politsei- ja Piirivalveametile või Kaitseväele“;</w:t>
      </w:r>
    </w:p>
    <w:p w:rsidRPr="00D60146" w:rsidR="0078027F" w:rsidP="00625375" w:rsidRDefault="0078027F" w14:paraId="7CCD9FFB" w14:textId="77777777">
      <w:pPr>
        <w:pStyle w:val="Vahedeta"/>
        <w:ind w:right="-284"/>
        <w:jc w:val="both"/>
        <w:rPr>
          <w:rFonts w:cs="Times New Roman"/>
          <w:szCs w:val="24"/>
        </w:rPr>
      </w:pPr>
    </w:p>
    <w:p w:rsidRPr="00D60146" w:rsidR="00D03CD9" w:rsidP="00625375" w:rsidRDefault="00B54E72" w14:paraId="777F53F2" w14:textId="4D5042C7">
      <w:pPr>
        <w:pStyle w:val="Vahedeta"/>
        <w:ind w:right="-284"/>
        <w:jc w:val="both"/>
        <w:rPr>
          <w:rFonts w:cs="Times New Roman"/>
          <w:szCs w:val="24"/>
        </w:rPr>
      </w:pPr>
      <w:r w:rsidRPr="00D60146">
        <w:rPr>
          <w:rFonts w:cs="Times New Roman"/>
          <w:b/>
          <w:szCs w:val="24"/>
        </w:rPr>
        <w:t>10</w:t>
      </w:r>
      <w:r w:rsidRPr="00D60146" w:rsidR="00D03CD9">
        <w:rPr>
          <w:rFonts w:cs="Times New Roman"/>
          <w:szCs w:val="24"/>
        </w:rPr>
        <w:t>) </w:t>
      </w:r>
      <w:r w:rsidRPr="00D60146" w:rsidR="00203DBA">
        <w:rPr>
          <w:rFonts w:cs="Times New Roman"/>
          <w:szCs w:val="24"/>
        </w:rPr>
        <w:t>paragrahvi 53</w:t>
      </w:r>
      <w:r w:rsidRPr="00D60146" w:rsidR="00203DBA">
        <w:rPr>
          <w:rFonts w:cs="Times New Roman"/>
          <w:szCs w:val="24"/>
          <w:vertAlign w:val="superscript"/>
        </w:rPr>
        <w:t>1</w:t>
      </w:r>
      <w:r w:rsidRPr="00D60146" w:rsidR="00193A98">
        <w:rPr>
          <w:rFonts w:cs="Times New Roman"/>
          <w:szCs w:val="24"/>
        </w:rPr>
        <w:t xml:space="preserve"> täiendatakse lõikega </w:t>
      </w:r>
      <w:r w:rsidRPr="00D60146" w:rsidR="00AD1BC9">
        <w:rPr>
          <w:rFonts w:cs="Times New Roman"/>
          <w:szCs w:val="24"/>
        </w:rPr>
        <w:t>4</w:t>
      </w:r>
      <w:r w:rsidRPr="00D60146" w:rsidR="00193A98">
        <w:rPr>
          <w:rFonts w:cs="Times New Roman"/>
          <w:szCs w:val="24"/>
        </w:rPr>
        <w:t xml:space="preserve"> järgmises sõnastuses:</w:t>
      </w:r>
    </w:p>
    <w:p w:rsidRPr="00D60146" w:rsidR="00193A98" w:rsidP="00625375" w:rsidRDefault="00193A98" w14:paraId="6AC45D2D" w14:textId="77777777">
      <w:pPr>
        <w:pStyle w:val="Vahedeta"/>
        <w:ind w:right="-284"/>
        <w:jc w:val="both"/>
        <w:rPr>
          <w:rFonts w:cs="Times New Roman"/>
          <w:szCs w:val="24"/>
        </w:rPr>
      </w:pPr>
    </w:p>
    <w:p w:rsidRPr="00D60146" w:rsidR="00A02C4B" w:rsidP="00625375" w:rsidRDefault="00193A98" w14:paraId="0A3787B4" w14:textId="77777777">
      <w:pPr>
        <w:pStyle w:val="Vahedeta"/>
        <w:ind w:right="-284"/>
        <w:jc w:val="both"/>
        <w:rPr>
          <w:rFonts w:cs="Times New Roman"/>
          <w:szCs w:val="24"/>
        </w:rPr>
      </w:pPr>
      <w:r w:rsidRPr="00D60146">
        <w:rPr>
          <w:rFonts w:cs="Times New Roman"/>
          <w:szCs w:val="24"/>
        </w:rPr>
        <w:t>„(</w:t>
      </w:r>
      <w:r w:rsidRPr="00D60146" w:rsidR="00AD1BC9">
        <w:rPr>
          <w:rFonts w:cs="Times New Roman"/>
          <w:szCs w:val="24"/>
        </w:rPr>
        <w:t>4</w:t>
      </w:r>
      <w:r w:rsidRPr="00D60146">
        <w:rPr>
          <w:rFonts w:cs="Times New Roman"/>
          <w:szCs w:val="24"/>
        </w:rPr>
        <w:t>) </w:t>
      </w:r>
      <w:r w:rsidRPr="00D60146" w:rsidR="007D4E53">
        <w:rPr>
          <w:rFonts w:cs="Times New Roman"/>
          <w:szCs w:val="24"/>
        </w:rPr>
        <w:t>Ankrualal</w:t>
      </w:r>
      <w:r w:rsidRPr="00D60146" w:rsidR="00871CB1">
        <w:rPr>
          <w:rFonts w:cs="Times New Roman"/>
          <w:szCs w:val="24"/>
        </w:rPr>
        <w:t xml:space="preserve"> või sadama</w:t>
      </w:r>
      <w:r w:rsidRPr="00D60146" w:rsidR="00EA3943">
        <w:rPr>
          <w:rFonts w:cs="Times New Roman"/>
          <w:szCs w:val="24"/>
        </w:rPr>
        <w:t xml:space="preserve"> </w:t>
      </w:r>
      <w:r w:rsidRPr="00D60146" w:rsidR="006C4FC9">
        <w:rPr>
          <w:rFonts w:cs="Times New Roman"/>
          <w:szCs w:val="24"/>
        </w:rPr>
        <w:t xml:space="preserve">reidil </w:t>
      </w:r>
      <w:r w:rsidRPr="00D60146" w:rsidR="00EA3943">
        <w:rPr>
          <w:rFonts w:cs="Times New Roman"/>
          <w:szCs w:val="24"/>
        </w:rPr>
        <w:t xml:space="preserve">olevale laevale </w:t>
      </w:r>
      <w:r w:rsidRPr="00D60146" w:rsidR="00861D13">
        <w:rPr>
          <w:rFonts w:cs="Times New Roman"/>
          <w:szCs w:val="24"/>
        </w:rPr>
        <w:t xml:space="preserve">teenust </w:t>
      </w:r>
      <w:r w:rsidRPr="00D60146" w:rsidR="00D57011">
        <w:rPr>
          <w:rFonts w:cs="Times New Roman"/>
          <w:szCs w:val="24"/>
        </w:rPr>
        <w:t>osutav</w:t>
      </w:r>
      <w:r w:rsidRPr="00D60146" w:rsidR="00861D13">
        <w:rPr>
          <w:rFonts w:cs="Times New Roman"/>
          <w:szCs w:val="24"/>
        </w:rPr>
        <w:t xml:space="preserve"> l</w:t>
      </w:r>
      <w:r w:rsidRPr="00D60146">
        <w:rPr>
          <w:rFonts w:cs="Times New Roman"/>
          <w:szCs w:val="24"/>
        </w:rPr>
        <w:t>aev</w:t>
      </w:r>
      <w:r w:rsidRPr="00D60146" w:rsidR="00A02C4B">
        <w:rPr>
          <w:rFonts w:cs="Times New Roman"/>
          <w:szCs w:val="24"/>
        </w:rPr>
        <w:t xml:space="preserve"> või väikelaev</w:t>
      </w:r>
      <w:r w:rsidRPr="00D60146" w:rsidR="00EA3943">
        <w:rPr>
          <w:rFonts w:cs="Times New Roman"/>
          <w:szCs w:val="24"/>
        </w:rPr>
        <w:t xml:space="preserve"> (edaspidi </w:t>
      </w:r>
      <w:r w:rsidRPr="00D60146" w:rsidR="00EA3943">
        <w:rPr>
          <w:rFonts w:cs="Times New Roman"/>
          <w:i/>
          <w:szCs w:val="24"/>
        </w:rPr>
        <w:t xml:space="preserve">reiditeenust </w:t>
      </w:r>
      <w:r w:rsidRPr="00D60146" w:rsidR="00D57011">
        <w:rPr>
          <w:rFonts w:cs="Times New Roman"/>
          <w:i/>
          <w:szCs w:val="24"/>
        </w:rPr>
        <w:t>osutav</w:t>
      </w:r>
      <w:r w:rsidRPr="00D60146" w:rsidR="00EA3943">
        <w:rPr>
          <w:rFonts w:cs="Times New Roman"/>
          <w:i/>
          <w:szCs w:val="24"/>
        </w:rPr>
        <w:t xml:space="preserve"> laev</w:t>
      </w:r>
      <w:r w:rsidRPr="00D60146" w:rsidR="00EA3943">
        <w:rPr>
          <w:rFonts w:cs="Times New Roman"/>
          <w:szCs w:val="24"/>
        </w:rPr>
        <w:t>)</w:t>
      </w:r>
      <w:r w:rsidRPr="00D60146" w:rsidR="00A02C4B">
        <w:rPr>
          <w:rFonts w:cs="Times New Roman"/>
          <w:szCs w:val="24"/>
        </w:rPr>
        <w:t xml:space="preserve"> </w:t>
      </w:r>
      <w:r w:rsidRPr="00D60146">
        <w:rPr>
          <w:rFonts w:cs="Times New Roman"/>
          <w:szCs w:val="24"/>
        </w:rPr>
        <w:t xml:space="preserve">peab olema varustatud </w:t>
      </w:r>
      <w:r w:rsidRPr="00D60146" w:rsidR="00A02C4B">
        <w:rPr>
          <w:rFonts w:cs="Times New Roman"/>
          <w:szCs w:val="24"/>
        </w:rPr>
        <w:t>käesoleva seadusega kehtestatud nõuetele vastava:</w:t>
      </w:r>
    </w:p>
    <w:p w:rsidRPr="00D60146" w:rsidR="00A02C4B" w:rsidP="00625375" w:rsidRDefault="00A02C4B" w14:paraId="0F5DBDB7" w14:textId="77777777">
      <w:pPr>
        <w:pStyle w:val="Vahedeta"/>
        <w:ind w:right="-284"/>
        <w:jc w:val="both"/>
        <w:rPr>
          <w:rFonts w:cs="Times New Roman"/>
          <w:szCs w:val="24"/>
        </w:rPr>
      </w:pPr>
      <w:r w:rsidRPr="00D60146">
        <w:rPr>
          <w:rFonts w:cs="Times New Roman"/>
          <w:szCs w:val="24"/>
        </w:rPr>
        <w:t>1) </w:t>
      </w:r>
      <w:r w:rsidRPr="00D60146" w:rsidR="00915EA3">
        <w:rPr>
          <w:rFonts w:cs="Times New Roman"/>
          <w:szCs w:val="24"/>
        </w:rPr>
        <w:t xml:space="preserve">A-klassi AIS-seadmega, </w:t>
      </w:r>
      <w:r w:rsidRPr="00D60146" w:rsidR="006C4FC9">
        <w:rPr>
          <w:rFonts w:cs="Times New Roman"/>
          <w:szCs w:val="24"/>
        </w:rPr>
        <w:t xml:space="preserve">kui ankruala </w:t>
      </w:r>
      <w:r w:rsidRPr="00D60146" w:rsidR="00871CB1">
        <w:rPr>
          <w:rFonts w:cs="Times New Roman"/>
          <w:szCs w:val="24"/>
        </w:rPr>
        <w:t xml:space="preserve">või sadama reid </w:t>
      </w:r>
      <w:r w:rsidRPr="00D60146" w:rsidR="006C4FC9">
        <w:rPr>
          <w:rFonts w:cs="Times New Roman"/>
          <w:szCs w:val="24"/>
        </w:rPr>
        <w:t xml:space="preserve">asub kaugemal kui </w:t>
      </w:r>
      <w:r w:rsidRPr="00D60146" w:rsidR="00A325DB">
        <w:rPr>
          <w:rFonts w:cs="Times New Roman"/>
          <w:szCs w:val="24"/>
        </w:rPr>
        <w:t xml:space="preserve">üheksa </w:t>
      </w:r>
      <w:r w:rsidRPr="00D60146" w:rsidR="006C4FC9">
        <w:rPr>
          <w:rFonts w:cs="Times New Roman"/>
          <w:szCs w:val="24"/>
        </w:rPr>
        <w:t>meremiili rannajoonest</w:t>
      </w:r>
      <w:r w:rsidRPr="00D60146">
        <w:rPr>
          <w:rFonts w:cs="Times New Roman"/>
          <w:szCs w:val="24"/>
        </w:rPr>
        <w:t>;</w:t>
      </w:r>
    </w:p>
    <w:p w:rsidRPr="00D60146" w:rsidR="00193A98" w:rsidP="00625375" w:rsidRDefault="00A02C4B" w14:paraId="1A43C73C" w14:textId="77777777">
      <w:pPr>
        <w:pStyle w:val="Vahedeta"/>
        <w:ind w:right="-284"/>
        <w:jc w:val="both"/>
        <w:rPr>
          <w:rFonts w:cs="Times New Roman"/>
          <w:szCs w:val="24"/>
        </w:rPr>
      </w:pPr>
      <w:r w:rsidRPr="00D60146">
        <w:rPr>
          <w:rFonts w:cs="Times New Roman"/>
          <w:szCs w:val="24"/>
        </w:rPr>
        <w:t xml:space="preserve">2) vähemalt </w:t>
      </w:r>
      <w:r w:rsidRPr="00D60146" w:rsidR="006C4FC9">
        <w:rPr>
          <w:rFonts w:cs="Times New Roman"/>
          <w:szCs w:val="24"/>
        </w:rPr>
        <w:t xml:space="preserve">B-klassi </w:t>
      </w:r>
      <w:r w:rsidRPr="00D60146" w:rsidR="00F16D5C">
        <w:rPr>
          <w:rFonts w:cs="Times New Roman"/>
          <w:szCs w:val="24"/>
        </w:rPr>
        <w:t>AIS-</w:t>
      </w:r>
      <w:r w:rsidRPr="00D60146" w:rsidR="006C4FC9">
        <w:rPr>
          <w:rFonts w:cs="Times New Roman"/>
          <w:szCs w:val="24"/>
        </w:rPr>
        <w:t>seadmega</w:t>
      </w:r>
      <w:r w:rsidRPr="00D60146" w:rsidR="008E1C01">
        <w:rPr>
          <w:rFonts w:cs="Times New Roman"/>
          <w:szCs w:val="24"/>
        </w:rPr>
        <w:t xml:space="preserve">, kui ankruala </w:t>
      </w:r>
      <w:r w:rsidRPr="00D60146" w:rsidR="00871CB1">
        <w:rPr>
          <w:rFonts w:cs="Times New Roman"/>
          <w:szCs w:val="24"/>
        </w:rPr>
        <w:t xml:space="preserve">või sadama reid </w:t>
      </w:r>
      <w:r w:rsidRPr="00D60146" w:rsidR="008E1C01">
        <w:rPr>
          <w:rFonts w:cs="Times New Roman"/>
          <w:szCs w:val="24"/>
        </w:rPr>
        <w:t xml:space="preserve">asub </w:t>
      </w:r>
      <w:r w:rsidRPr="00D60146" w:rsidR="009371F1">
        <w:rPr>
          <w:rFonts w:cs="Times New Roman"/>
          <w:szCs w:val="24"/>
        </w:rPr>
        <w:t xml:space="preserve">kuni </w:t>
      </w:r>
      <w:r w:rsidRPr="00D60146" w:rsidR="00A325DB">
        <w:rPr>
          <w:rFonts w:cs="Times New Roman"/>
          <w:szCs w:val="24"/>
        </w:rPr>
        <w:t xml:space="preserve">üheksa </w:t>
      </w:r>
      <w:r w:rsidRPr="00D60146" w:rsidR="008E1C01">
        <w:rPr>
          <w:rFonts w:cs="Times New Roman"/>
          <w:szCs w:val="24"/>
        </w:rPr>
        <w:t>meremiili</w:t>
      </w:r>
      <w:r w:rsidRPr="00D60146" w:rsidR="009371F1">
        <w:rPr>
          <w:rFonts w:cs="Times New Roman"/>
          <w:szCs w:val="24"/>
        </w:rPr>
        <w:t xml:space="preserve"> kaugusel</w:t>
      </w:r>
      <w:r w:rsidRPr="00D60146" w:rsidR="008E1C01">
        <w:rPr>
          <w:rFonts w:cs="Times New Roman"/>
          <w:szCs w:val="24"/>
        </w:rPr>
        <w:t xml:space="preserve"> rannajoonest</w:t>
      </w:r>
      <w:r w:rsidRPr="00D60146" w:rsidR="00193A98">
        <w:rPr>
          <w:rFonts w:cs="Times New Roman"/>
          <w:szCs w:val="24"/>
        </w:rPr>
        <w:t>.“;</w:t>
      </w:r>
    </w:p>
    <w:p w:rsidRPr="00D60146" w:rsidR="00937104" w:rsidP="25246E86" w:rsidRDefault="00937104" w14:paraId="353F13A7" w14:textId="77777777">
      <w:pPr>
        <w:pStyle w:val="Vahedeta"/>
        <w:ind w:right="-284"/>
        <w:jc w:val="both"/>
        <w:rPr>
          <w:rFonts w:cs="Times New Roman"/>
        </w:rPr>
      </w:pPr>
    </w:p>
    <w:p w:rsidRPr="00D60146" w:rsidR="00BF5E27" w:rsidP="25246E86" w:rsidRDefault="00B54E72" w14:paraId="4FE1B2C0" w14:textId="64CB70D8">
      <w:pPr>
        <w:pStyle w:val="Vahedeta"/>
        <w:ind w:right="-284"/>
        <w:jc w:val="both"/>
        <w:rPr>
          <w:rFonts w:cs="Times New Roman"/>
        </w:rPr>
      </w:pPr>
      <w:r w:rsidRPr="25246E86" w:rsidR="00B54E72">
        <w:rPr>
          <w:rFonts w:cs="Times New Roman"/>
          <w:b w:val="1"/>
          <w:bCs w:val="1"/>
          <w:rPrChange w:author="Kärt Voor - JUSTDIGI" w:date="2025-10-27T10:09:37.601Z" w:id="1565638431">
            <w:rPr>
              <w:rFonts w:cs="Times New Roman"/>
              <w:b w:val="1"/>
              <w:bCs w:val="1"/>
            </w:rPr>
          </w:rPrChange>
        </w:rPr>
        <w:t>11</w:t>
      </w:r>
      <w:r w:rsidRPr="25246E86" w:rsidR="00BF5E27">
        <w:rPr>
          <w:rFonts w:cs="Times New Roman"/>
          <w:rPrChange w:author="Kärt Voor - JUSTDIGI" w:date="2025-10-27T10:09:37.602Z" w:id="1513947122">
            <w:rPr>
              <w:rFonts w:cs="Times New Roman"/>
            </w:rPr>
          </w:rPrChange>
        </w:rPr>
        <w:t>) paragrahvi 72 lõige 1 muudetakse ja sõnastatakse järgmiselt:</w:t>
      </w:r>
    </w:p>
    <w:p w:rsidRPr="00D60146" w:rsidR="00BF5E27" w:rsidP="00625375" w:rsidRDefault="00BF5E27" w14:paraId="20935BB9" w14:textId="77777777">
      <w:pPr>
        <w:pStyle w:val="Vahedeta"/>
        <w:ind w:right="-284"/>
        <w:jc w:val="both"/>
        <w:rPr>
          <w:rFonts w:cs="Times New Roman"/>
          <w:szCs w:val="24"/>
        </w:rPr>
      </w:pPr>
    </w:p>
    <w:p w:rsidRPr="00D60146" w:rsidR="00BF5E27" w:rsidP="00625375" w:rsidRDefault="00720B08" w14:paraId="5032983B" w14:textId="77777777">
      <w:pPr>
        <w:pStyle w:val="Vahedeta"/>
        <w:ind w:right="-284"/>
        <w:jc w:val="both"/>
        <w:rPr>
          <w:rFonts w:cs="Times New Roman"/>
          <w:szCs w:val="24"/>
        </w:rPr>
      </w:pPr>
      <w:r w:rsidRPr="00D60146">
        <w:rPr>
          <w:rFonts w:cs="Times New Roman"/>
          <w:szCs w:val="24"/>
        </w:rPr>
        <w:t>„(1) </w:t>
      </w:r>
      <w:r w:rsidRPr="00D60146" w:rsidR="00491307">
        <w:rPr>
          <w:rFonts w:cs="Times New Roman"/>
          <w:szCs w:val="24"/>
        </w:rPr>
        <w:t xml:space="preserve">Eesti </w:t>
      </w:r>
      <w:r w:rsidRPr="00D60146" w:rsidR="00E82EA1">
        <w:rPr>
          <w:rFonts w:cs="Times New Roman"/>
          <w:szCs w:val="24"/>
        </w:rPr>
        <w:t xml:space="preserve">päästepiirkonnas toimunud laevaõnnetusest on </w:t>
      </w:r>
      <w:r w:rsidRPr="00D60146" w:rsidR="0006386D">
        <w:rPr>
          <w:rFonts w:cs="Times New Roman"/>
          <w:szCs w:val="24"/>
        </w:rPr>
        <w:t xml:space="preserve">laeva </w:t>
      </w:r>
      <w:r w:rsidRPr="00D60146" w:rsidR="00E82EA1">
        <w:rPr>
          <w:rFonts w:cs="Times New Roman"/>
          <w:szCs w:val="24"/>
        </w:rPr>
        <w:t xml:space="preserve">kapten, reeder või laevaagent kohustatud teatama viivitamata Politsei- ja Piirivalveametile. </w:t>
      </w:r>
      <w:r w:rsidRPr="00D60146">
        <w:rPr>
          <w:rFonts w:cs="Times New Roman"/>
          <w:szCs w:val="24"/>
        </w:rPr>
        <w:t>Laevaõnnetuse korral on Eesti riigilippu kandva laeva kapten või reeder kohustatud õnnetuse asjaoludest teatama viivitamata Transpordiametile ja Ohutusjuurdluse Keskusele.</w:t>
      </w:r>
      <w:r w:rsidRPr="00D60146" w:rsidR="001737CA">
        <w:rPr>
          <w:rFonts w:cs="Times New Roman"/>
          <w:szCs w:val="24"/>
        </w:rPr>
        <w:t>“;</w:t>
      </w:r>
    </w:p>
    <w:p w:rsidRPr="00D60146" w:rsidR="001737CA" w:rsidP="00625375" w:rsidRDefault="001737CA" w14:paraId="4006E8F9" w14:textId="77777777">
      <w:pPr>
        <w:pStyle w:val="Vahedeta"/>
        <w:ind w:right="-284"/>
        <w:jc w:val="both"/>
        <w:rPr>
          <w:rFonts w:cs="Times New Roman"/>
          <w:szCs w:val="24"/>
        </w:rPr>
      </w:pPr>
    </w:p>
    <w:p w:rsidRPr="00D60146" w:rsidR="001737CA" w:rsidP="00625375" w:rsidRDefault="00B54E72" w14:paraId="6424749E" w14:textId="0540D04F">
      <w:pPr>
        <w:pStyle w:val="Vahedeta"/>
        <w:ind w:right="-284"/>
        <w:jc w:val="both"/>
        <w:rPr>
          <w:rFonts w:cs="Times New Roman"/>
          <w:szCs w:val="24"/>
        </w:rPr>
      </w:pPr>
      <w:r w:rsidRPr="00D60146">
        <w:rPr>
          <w:rFonts w:cs="Times New Roman"/>
          <w:b/>
          <w:szCs w:val="24"/>
        </w:rPr>
        <w:t>12</w:t>
      </w:r>
      <w:r w:rsidRPr="00D60146" w:rsidR="001737CA">
        <w:rPr>
          <w:rFonts w:cs="Times New Roman"/>
          <w:szCs w:val="24"/>
        </w:rPr>
        <w:t>) paragrahvi 95 täiendatakse lõikega 27 järgmises sõnastuses:</w:t>
      </w:r>
    </w:p>
    <w:p w:rsidRPr="00D60146" w:rsidR="001737CA" w:rsidP="00625375" w:rsidRDefault="001737CA" w14:paraId="659ABB45" w14:textId="77777777">
      <w:pPr>
        <w:pStyle w:val="Vahedeta"/>
        <w:ind w:right="-284"/>
        <w:jc w:val="both"/>
        <w:rPr>
          <w:rFonts w:cs="Times New Roman"/>
          <w:szCs w:val="24"/>
        </w:rPr>
      </w:pPr>
    </w:p>
    <w:p w:rsidR="001737CA" w:rsidP="25246E86" w:rsidRDefault="001737CA" w14:paraId="7C0F3927" w14:textId="0D50EC56">
      <w:pPr>
        <w:pStyle w:val="Vahedeta"/>
        <w:ind w:right="-284"/>
        <w:jc w:val="both"/>
        <w:rPr>
          <w:rFonts w:cs="Times New Roman"/>
        </w:rPr>
      </w:pPr>
      <w:commentRangeStart w:id="1619035940"/>
      <w:r w:rsidRPr="25246E86" w:rsidR="001737CA">
        <w:rPr>
          <w:rFonts w:cs="Times New Roman"/>
        </w:rPr>
        <w:t>„(27) </w:t>
      </w:r>
      <w:r w:rsidRPr="25246E86" w:rsidR="007B7C2A">
        <w:rPr>
          <w:rFonts w:cs="Times New Roman"/>
        </w:rPr>
        <w:t xml:space="preserve">Reiditeenust </w:t>
      </w:r>
      <w:r w:rsidRPr="25246E86" w:rsidR="007D4E53">
        <w:rPr>
          <w:rFonts w:cs="Times New Roman"/>
        </w:rPr>
        <w:t>osutav</w:t>
      </w:r>
      <w:r w:rsidRPr="25246E86" w:rsidR="007B7C2A">
        <w:rPr>
          <w:rFonts w:cs="Times New Roman"/>
        </w:rPr>
        <w:t xml:space="preserve"> laev, mis tegutse</w:t>
      </w:r>
      <w:r w:rsidRPr="25246E86" w:rsidR="001D79EE">
        <w:rPr>
          <w:rFonts w:cs="Times New Roman"/>
        </w:rPr>
        <w:t>s</w:t>
      </w:r>
      <w:r w:rsidRPr="25246E86" w:rsidR="007B7C2A">
        <w:rPr>
          <w:rFonts w:cs="Times New Roman"/>
        </w:rPr>
        <w:t xml:space="preserve"> enne käesoleva seaduse § 53</w:t>
      </w:r>
      <w:r w:rsidRPr="25246E86" w:rsidR="007B7C2A">
        <w:rPr>
          <w:rFonts w:cs="Times New Roman"/>
          <w:vertAlign w:val="superscript"/>
        </w:rPr>
        <w:t>1</w:t>
      </w:r>
      <w:r w:rsidRPr="25246E86" w:rsidR="007B7C2A">
        <w:rPr>
          <w:rFonts w:cs="Times New Roman"/>
        </w:rPr>
        <w:t xml:space="preserve"> lõike </w:t>
      </w:r>
      <w:r w:rsidRPr="25246E86" w:rsidR="00AD1BC9">
        <w:rPr>
          <w:rFonts w:cs="Times New Roman"/>
        </w:rPr>
        <w:t>4</w:t>
      </w:r>
      <w:r w:rsidRPr="25246E86" w:rsidR="007B7C2A">
        <w:rPr>
          <w:rFonts w:cs="Times New Roman"/>
        </w:rPr>
        <w:t xml:space="preserve"> jõustumist ja tegutseb pärast edasi, peab olema varustatud nõuetele vastava A-klassi </w:t>
      </w:r>
      <w:r w:rsidRPr="25246E86" w:rsidR="007D4E53">
        <w:rPr>
          <w:rFonts w:cs="Times New Roman"/>
        </w:rPr>
        <w:t xml:space="preserve">või B-klassi </w:t>
      </w:r>
      <w:r w:rsidRPr="25246E86" w:rsidR="007B7C2A">
        <w:rPr>
          <w:rFonts w:cs="Times New Roman"/>
        </w:rPr>
        <w:t>AIS</w:t>
      </w:r>
      <w:r w:rsidRPr="25246E86" w:rsidR="00915EA3">
        <w:rPr>
          <w:rFonts w:cs="Times New Roman"/>
        </w:rPr>
        <w:t>-</w:t>
      </w:r>
      <w:r w:rsidRPr="25246E86" w:rsidR="007B7C2A">
        <w:rPr>
          <w:rFonts w:cs="Times New Roman"/>
        </w:rPr>
        <w:t xml:space="preserve">seadmega hiljemalt </w:t>
      </w:r>
      <w:r w:rsidRPr="25246E86" w:rsidR="00B068B7">
        <w:rPr>
          <w:rFonts w:cs="Times New Roman"/>
        </w:rPr>
        <w:t xml:space="preserve">kuue kuu </w:t>
      </w:r>
      <w:r w:rsidRPr="25246E86" w:rsidR="001D79EE">
        <w:rPr>
          <w:rFonts w:cs="Times New Roman"/>
        </w:rPr>
        <w:t>pärast</w:t>
      </w:r>
      <w:r w:rsidRPr="25246E86" w:rsidR="00B068B7">
        <w:rPr>
          <w:rFonts w:cs="Times New Roman"/>
        </w:rPr>
        <w:t xml:space="preserve"> käesoleva seaduse </w:t>
      </w:r>
      <w:r w:rsidRPr="25246E86" w:rsidR="00BB0FD6">
        <w:rPr>
          <w:rFonts w:cs="Times New Roman"/>
        </w:rPr>
        <w:t>§ 53</w:t>
      </w:r>
      <w:r w:rsidRPr="25246E86" w:rsidR="00BB0FD6">
        <w:rPr>
          <w:rFonts w:cs="Times New Roman"/>
          <w:vertAlign w:val="superscript"/>
        </w:rPr>
        <w:t>1</w:t>
      </w:r>
      <w:r w:rsidRPr="25246E86" w:rsidR="00BB0FD6">
        <w:rPr>
          <w:rFonts w:cs="Times New Roman"/>
        </w:rPr>
        <w:t xml:space="preserve"> lõike 4 </w:t>
      </w:r>
      <w:r w:rsidRPr="25246E86" w:rsidR="00B068B7">
        <w:rPr>
          <w:rFonts w:cs="Times New Roman"/>
        </w:rPr>
        <w:t>jõustumisest</w:t>
      </w:r>
      <w:r w:rsidRPr="25246E86" w:rsidR="001D79EE">
        <w:rPr>
          <w:rFonts w:cs="Times New Roman"/>
        </w:rPr>
        <w:t xml:space="preserve"> arvates</w:t>
      </w:r>
      <w:r w:rsidRPr="25246E86" w:rsidR="007B7C2A">
        <w:rPr>
          <w:rFonts w:cs="Times New Roman"/>
        </w:rPr>
        <w:t>.“</w:t>
      </w:r>
      <w:commentRangeEnd w:id="1619035940"/>
      <w:r>
        <w:rPr>
          <w:rStyle w:val="CommentReference"/>
        </w:rPr>
        <w:commentReference w:id="1619035940"/>
      </w:r>
      <w:r w:rsidRPr="25246E86" w:rsidR="007B7C2A">
        <w:rPr>
          <w:rFonts w:cs="Times New Roman"/>
        </w:rPr>
        <w:t>.</w:t>
      </w:r>
    </w:p>
    <w:p w:rsidR="776DF801" w:rsidP="776DF801" w:rsidRDefault="776DF801" w14:paraId="0BCC070C" w14:textId="686F8D6E">
      <w:pPr>
        <w:pStyle w:val="Vahedeta"/>
        <w:ind w:right="-284"/>
        <w:jc w:val="both"/>
        <w:rPr>
          <w:rFonts w:cs="Times New Roman"/>
        </w:rPr>
      </w:pPr>
    </w:p>
    <w:p w:rsidR="00541828" w:rsidP="776DF801" w:rsidRDefault="776DF801" w14:paraId="236BA9AA" w14:textId="4714612B">
      <w:pPr>
        <w:pStyle w:val="Vahedeta"/>
        <w:ind w:right="-284"/>
        <w:jc w:val="both"/>
        <w:rPr>
          <w:rFonts w:cs="Times New Roman"/>
          <w:b w:val="1"/>
          <w:bCs w:val="1"/>
        </w:rPr>
      </w:pPr>
      <w:r w:rsidRPr="25246E86" w:rsidR="776DF801">
        <w:rPr>
          <w:rFonts w:cs="Times New Roman"/>
          <w:b w:val="1"/>
          <w:bCs w:val="1"/>
        </w:rPr>
        <w:t>§ 6. Riigikaitseseaduse muutmine</w:t>
      </w:r>
    </w:p>
    <w:p w:rsidR="00541828" w:rsidP="00541828" w:rsidRDefault="00541828" w14:paraId="74589F6B" w14:textId="77777777">
      <w:pPr>
        <w:pStyle w:val="Vahedeta"/>
        <w:ind w:right="-284"/>
        <w:jc w:val="both"/>
        <w:rPr>
          <w:rFonts w:cs="Times New Roman"/>
          <w:b/>
          <w:szCs w:val="24"/>
        </w:rPr>
      </w:pPr>
    </w:p>
    <w:p w:rsidR="00541828" w:rsidP="00541828" w:rsidRDefault="00541828" w14:paraId="06E8C2B6" w14:textId="2B203287">
      <w:pPr>
        <w:pStyle w:val="Vahedeta"/>
        <w:ind w:right="-284"/>
        <w:jc w:val="both"/>
        <w:rPr>
          <w:rFonts w:cs="Times New Roman"/>
          <w:szCs w:val="24"/>
        </w:rPr>
      </w:pPr>
      <w:r w:rsidRPr="00A1543E">
        <w:rPr>
          <w:rFonts w:cs="Times New Roman"/>
          <w:szCs w:val="24"/>
        </w:rPr>
        <w:t>R</w:t>
      </w:r>
      <w:r>
        <w:rPr>
          <w:rFonts w:cs="Times New Roman"/>
          <w:szCs w:val="24"/>
        </w:rPr>
        <w:t>iigikaitseseadu</w:t>
      </w:r>
      <w:r w:rsidRPr="00A1543E">
        <w:rPr>
          <w:rFonts w:cs="Times New Roman"/>
          <w:szCs w:val="24"/>
        </w:rPr>
        <w:t>s</w:t>
      </w:r>
      <w:r>
        <w:rPr>
          <w:rFonts w:cs="Times New Roman"/>
          <w:szCs w:val="24"/>
        </w:rPr>
        <w:t>t</w:t>
      </w:r>
      <w:r w:rsidRPr="00A1543E">
        <w:rPr>
          <w:rFonts w:cs="Times New Roman"/>
          <w:szCs w:val="24"/>
        </w:rPr>
        <w:t xml:space="preserve"> </w:t>
      </w:r>
      <w:r>
        <w:rPr>
          <w:rFonts w:cs="Times New Roman"/>
          <w:szCs w:val="24"/>
        </w:rPr>
        <w:t>täiendatakse  6</w:t>
      </w:r>
      <w:r w:rsidRPr="00A1543E">
        <w:rPr>
          <w:rFonts w:cs="Times New Roman"/>
          <w:szCs w:val="24"/>
          <w:vertAlign w:val="superscript"/>
        </w:rPr>
        <w:t>2</w:t>
      </w:r>
      <w:r w:rsidR="00405B95">
        <w:rPr>
          <w:rFonts w:cs="Times New Roman"/>
          <w:szCs w:val="24"/>
        </w:rPr>
        <w:t xml:space="preserve">. </w:t>
      </w:r>
      <w:r w:rsidR="00BF620A">
        <w:rPr>
          <w:rFonts w:cs="Times New Roman"/>
          <w:szCs w:val="24"/>
        </w:rPr>
        <w:t xml:space="preserve">peatükiga </w:t>
      </w:r>
      <w:r>
        <w:rPr>
          <w:rFonts w:cs="Times New Roman"/>
          <w:szCs w:val="24"/>
        </w:rPr>
        <w:t>järgmises sõnastuses:</w:t>
      </w:r>
    </w:p>
    <w:p w:rsidR="00541828" w:rsidP="00541828" w:rsidRDefault="00541828" w14:paraId="2A8276E4" w14:textId="77777777">
      <w:pPr>
        <w:pStyle w:val="Vahedeta"/>
        <w:ind w:right="-284"/>
        <w:jc w:val="both"/>
        <w:rPr>
          <w:rFonts w:cs="Times New Roman"/>
          <w:szCs w:val="24"/>
        </w:rPr>
      </w:pPr>
    </w:p>
    <w:p w:rsidRPr="00A1543E" w:rsidR="00541828" w:rsidP="00541828" w:rsidRDefault="00541828" w14:paraId="6A17DA33" w14:textId="77777777">
      <w:pPr>
        <w:pStyle w:val="Vahedeta"/>
        <w:ind w:right="-284"/>
        <w:jc w:val="center"/>
        <w:rPr>
          <w:rFonts w:cs="Times New Roman"/>
          <w:b/>
          <w:szCs w:val="24"/>
        </w:rPr>
      </w:pPr>
      <w:r w:rsidRPr="00A1543E">
        <w:rPr>
          <w:rFonts w:cs="Times New Roman"/>
          <w:szCs w:val="24"/>
        </w:rPr>
        <w:t>„</w:t>
      </w:r>
      <w:r w:rsidRPr="00A1543E">
        <w:rPr>
          <w:rFonts w:cs="Times New Roman"/>
          <w:b/>
          <w:szCs w:val="24"/>
        </w:rPr>
        <w:t>6</w:t>
      </w:r>
      <w:r w:rsidRPr="00A1543E">
        <w:rPr>
          <w:rFonts w:cs="Times New Roman"/>
          <w:b/>
          <w:szCs w:val="24"/>
          <w:vertAlign w:val="superscript"/>
        </w:rPr>
        <w:t>2</w:t>
      </w:r>
      <w:r w:rsidRPr="00A1543E">
        <w:rPr>
          <w:rFonts w:cs="Times New Roman"/>
          <w:b/>
          <w:szCs w:val="24"/>
        </w:rPr>
        <w:t>. peatükk</w:t>
      </w:r>
    </w:p>
    <w:p w:rsidRPr="002F19E1" w:rsidR="00541828" w:rsidP="00541828" w:rsidRDefault="00541828" w14:paraId="301ABA68" w14:textId="4DF9FF18">
      <w:pPr>
        <w:pStyle w:val="Vahedeta"/>
        <w:ind w:right="-284"/>
        <w:jc w:val="center"/>
        <w:rPr>
          <w:rFonts w:cs="Times New Roman"/>
          <w:color w:val="000000" w:themeColor="text1"/>
          <w:szCs w:val="24"/>
        </w:rPr>
      </w:pPr>
      <w:r w:rsidRPr="002F19E1">
        <w:rPr>
          <w:rFonts w:cs="Times New Roman"/>
          <w:b/>
          <w:color w:val="000000" w:themeColor="text1"/>
          <w:szCs w:val="24"/>
        </w:rPr>
        <w:t>Sõjavangid</w:t>
      </w:r>
      <w:r w:rsidRPr="002F19E1" w:rsidR="002F19E1">
        <w:rPr>
          <w:rFonts w:cs="Times New Roman"/>
          <w:b/>
          <w:color w:val="000000" w:themeColor="text1"/>
          <w:szCs w:val="24"/>
        </w:rPr>
        <w:t>e kohtlemine</w:t>
      </w:r>
    </w:p>
    <w:p w:rsidRPr="00A1543E" w:rsidR="00541828" w:rsidP="00541828" w:rsidRDefault="00541828" w14:paraId="0C6E067E" w14:textId="77777777">
      <w:pPr>
        <w:pStyle w:val="Vahedeta"/>
        <w:ind w:right="-284"/>
        <w:jc w:val="both"/>
        <w:rPr>
          <w:rFonts w:cs="Times New Roman"/>
          <w:szCs w:val="24"/>
        </w:rPr>
      </w:pPr>
    </w:p>
    <w:p w:rsidRPr="00A1543E" w:rsidR="007F2736" w:rsidP="007F2736" w:rsidRDefault="007F2736" w14:paraId="6D889088" w14:textId="77777777">
      <w:pPr>
        <w:pStyle w:val="Vahedeta"/>
        <w:ind w:right="-284"/>
        <w:jc w:val="both"/>
        <w:rPr>
          <w:rFonts w:cs="Times New Roman"/>
          <w:b/>
          <w:szCs w:val="24"/>
        </w:rPr>
      </w:pPr>
      <w:r w:rsidRPr="00A1543E">
        <w:rPr>
          <w:rFonts w:cs="Times New Roman"/>
          <w:b/>
          <w:szCs w:val="24"/>
        </w:rPr>
        <w:t>§ 87</w:t>
      </w:r>
      <w:r w:rsidRPr="00A1543E">
        <w:rPr>
          <w:rFonts w:cs="Times New Roman"/>
          <w:b/>
          <w:szCs w:val="24"/>
          <w:vertAlign w:val="superscript"/>
        </w:rPr>
        <w:t>7</w:t>
      </w:r>
      <w:r w:rsidRPr="00A1543E">
        <w:rPr>
          <w:rFonts w:cs="Times New Roman"/>
          <w:b/>
          <w:szCs w:val="24"/>
        </w:rPr>
        <w:t>. Sõjavang</w:t>
      </w:r>
    </w:p>
    <w:p w:rsidRPr="00A1543E" w:rsidR="007F2736" w:rsidP="007F2736" w:rsidRDefault="007F2736" w14:paraId="2B1DA71F" w14:textId="77777777">
      <w:pPr>
        <w:pStyle w:val="Vahedeta"/>
        <w:ind w:right="-284"/>
        <w:jc w:val="both"/>
        <w:rPr>
          <w:rFonts w:cs="Times New Roman"/>
          <w:szCs w:val="24"/>
        </w:rPr>
      </w:pPr>
    </w:p>
    <w:p w:rsidRPr="00A1543E" w:rsidR="007F2736" w:rsidP="007F2736" w:rsidRDefault="007F2736" w14:paraId="2BA11187" w14:textId="77777777">
      <w:pPr>
        <w:pStyle w:val="Vahedeta"/>
        <w:ind w:right="-284"/>
        <w:jc w:val="both"/>
        <w:rPr>
          <w:rFonts w:cs="Times New Roman"/>
          <w:szCs w:val="24"/>
        </w:rPr>
      </w:pPr>
      <w:r w:rsidRPr="00A1543E">
        <w:rPr>
          <w:rFonts w:cs="Times New Roman"/>
          <w:szCs w:val="24"/>
        </w:rPr>
        <w:t>Sõjavangina käsitletakse käesoleva seaduse tähenduses sõjavangide kohtlemise 12. augusti 1949 Genfi (III) konventsiooni artikli 4 punktides a ja b nimetatud isikuid.</w:t>
      </w:r>
    </w:p>
    <w:p w:rsidRPr="00A1543E" w:rsidR="007F2736" w:rsidP="007F2736" w:rsidRDefault="007F2736" w14:paraId="5D2A2389" w14:textId="77777777">
      <w:pPr>
        <w:pStyle w:val="Vahedeta"/>
        <w:ind w:right="-284"/>
        <w:jc w:val="both"/>
        <w:rPr>
          <w:rFonts w:cs="Times New Roman"/>
          <w:szCs w:val="24"/>
        </w:rPr>
      </w:pPr>
    </w:p>
    <w:p w:rsidRPr="00A1543E" w:rsidR="007F2736" w:rsidP="007F2736" w:rsidRDefault="007F2736" w14:paraId="34A22127" w14:textId="77777777">
      <w:pPr>
        <w:pStyle w:val="Vahedeta"/>
        <w:ind w:right="-284"/>
        <w:jc w:val="both"/>
        <w:rPr>
          <w:rFonts w:cs="Times New Roman"/>
          <w:b/>
          <w:szCs w:val="24"/>
        </w:rPr>
      </w:pPr>
      <w:r w:rsidRPr="00A1543E">
        <w:rPr>
          <w:rFonts w:cs="Times New Roman"/>
          <w:b/>
          <w:szCs w:val="24"/>
        </w:rPr>
        <w:t>§ 87</w:t>
      </w:r>
      <w:r w:rsidRPr="00A1543E">
        <w:rPr>
          <w:rFonts w:cs="Times New Roman"/>
          <w:b/>
          <w:szCs w:val="24"/>
          <w:vertAlign w:val="superscript"/>
        </w:rPr>
        <w:t>8</w:t>
      </w:r>
      <w:r w:rsidRPr="00A1543E">
        <w:rPr>
          <w:rFonts w:cs="Times New Roman"/>
          <w:b/>
          <w:szCs w:val="24"/>
        </w:rPr>
        <w:t>. Sõjavangide kinnipidamine</w:t>
      </w:r>
    </w:p>
    <w:p w:rsidRPr="00A1543E" w:rsidR="007F2736" w:rsidP="007F2736" w:rsidRDefault="007F2736" w14:paraId="4ADE9B9A" w14:textId="77777777">
      <w:pPr>
        <w:pStyle w:val="Vahedeta"/>
        <w:ind w:right="-284"/>
        <w:jc w:val="both"/>
        <w:rPr>
          <w:rFonts w:cs="Times New Roman"/>
          <w:szCs w:val="24"/>
        </w:rPr>
      </w:pPr>
    </w:p>
    <w:p w:rsidRPr="00A1543E" w:rsidR="007F2736" w:rsidP="007F2736" w:rsidRDefault="007F2736" w14:paraId="590432E5" w14:textId="77777777">
      <w:pPr>
        <w:pStyle w:val="Vahedeta"/>
        <w:ind w:right="-284"/>
        <w:jc w:val="both"/>
        <w:rPr>
          <w:rFonts w:cs="Times New Roman"/>
          <w:szCs w:val="24"/>
        </w:rPr>
      </w:pPr>
      <w:r w:rsidRPr="00A1543E">
        <w:rPr>
          <w:rFonts w:cs="Times New Roman"/>
          <w:szCs w:val="24"/>
        </w:rPr>
        <w:t xml:space="preserve">(1) Sõjavangide kinnipidamine toimub Kaitseministeeriumi, Justiits- ja Digiministeeriumi ning nende valitsemisala asutuste koostöös. </w:t>
      </w:r>
    </w:p>
    <w:p w:rsidRPr="00A1543E" w:rsidR="007F2736" w:rsidP="007F2736" w:rsidRDefault="007F2736" w14:paraId="11214DC4" w14:textId="77777777">
      <w:pPr>
        <w:pStyle w:val="Vahedeta"/>
        <w:ind w:right="-284"/>
        <w:jc w:val="both"/>
        <w:rPr>
          <w:rFonts w:cs="Times New Roman"/>
          <w:szCs w:val="24"/>
        </w:rPr>
      </w:pPr>
    </w:p>
    <w:p w:rsidRPr="00A1543E" w:rsidR="007F2736" w:rsidP="007F2736" w:rsidRDefault="007F2736" w14:paraId="45B1121F" w14:textId="77777777">
      <w:pPr>
        <w:pStyle w:val="Vahedeta"/>
        <w:ind w:right="-284"/>
        <w:jc w:val="both"/>
        <w:rPr>
          <w:rFonts w:cs="Times New Roman"/>
          <w:szCs w:val="24"/>
        </w:rPr>
      </w:pPr>
      <w:r w:rsidRPr="00A1543E">
        <w:rPr>
          <w:rFonts w:cs="Times New Roman"/>
          <w:szCs w:val="24"/>
        </w:rPr>
        <w:t>(2) Kaitseministeerium korraldab sõjavangide transpordi ja lühiajalise kinnipidamise ning vastutab sellega seotud tegevuste eest.</w:t>
      </w:r>
    </w:p>
    <w:p w:rsidRPr="00A1543E" w:rsidR="007F2736" w:rsidP="007F2736" w:rsidRDefault="007F2736" w14:paraId="351118C3" w14:textId="77777777">
      <w:pPr>
        <w:pStyle w:val="Vahedeta"/>
        <w:ind w:right="-284"/>
        <w:jc w:val="both"/>
        <w:rPr>
          <w:rFonts w:cs="Times New Roman"/>
          <w:szCs w:val="24"/>
        </w:rPr>
      </w:pPr>
    </w:p>
    <w:p w:rsidRPr="00A1543E" w:rsidR="007F2736" w:rsidP="007F2736" w:rsidRDefault="007F2736" w14:paraId="6BEFC116" w14:textId="0B7F3E41">
      <w:pPr>
        <w:pStyle w:val="Vahedeta"/>
        <w:ind w:right="-284"/>
        <w:jc w:val="both"/>
        <w:rPr>
          <w:rFonts w:cs="Times New Roman"/>
          <w:szCs w:val="24"/>
        </w:rPr>
      </w:pPr>
      <w:r w:rsidRPr="00A1543E">
        <w:rPr>
          <w:rFonts w:cs="Times New Roman"/>
          <w:szCs w:val="24"/>
        </w:rPr>
        <w:t xml:space="preserve">(3) Justiits- ja Digiministeerium võimaldab </w:t>
      </w:r>
      <w:r w:rsidR="00724FA5">
        <w:rPr>
          <w:rFonts w:cs="Times New Roman"/>
          <w:szCs w:val="24"/>
        </w:rPr>
        <w:t>kasutada</w:t>
      </w:r>
      <w:r w:rsidRPr="00A1543E" w:rsidR="00724FA5">
        <w:rPr>
          <w:rFonts w:cs="Times New Roman"/>
          <w:szCs w:val="24"/>
        </w:rPr>
        <w:t xml:space="preserve"> </w:t>
      </w:r>
      <w:r w:rsidRPr="00A1543E">
        <w:rPr>
          <w:rFonts w:cs="Times New Roman"/>
          <w:szCs w:val="24"/>
        </w:rPr>
        <w:t>vangla taristu</w:t>
      </w:r>
      <w:r w:rsidR="00724FA5">
        <w:rPr>
          <w:rFonts w:cs="Times New Roman"/>
          <w:szCs w:val="24"/>
        </w:rPr>
        <w:t>t</w:t>
      </w:r>
      <w:r w:rsidRPr="00A1543E">
        <w:rPr>
          <w:rFonts w:cs="Times New Roman"/>
          <w:szCs w:val="24"/>
        </w:rPr>
        <w:t xml:space="preserve"> sõjavangide kinnipidamiseks ja korraldab pikaajalist kinnipidamist. </w:t>
      </w:r>
    </w:p>
    <w:p w:rsidRPr="00A1543E" w:rsidR="007F2736" w:rsidP="007F2736" w:rsidRDefault="007F2736" w14:paraId="67CF576F" w14:textId="77777777">
      <w:pPr>
        <w:pStyle w:val="Vahedeta"/>
        <w:ind w:right="-284"/>
        <w:jc w:val="both"/>
        <w:rPr>
          <w:rFonts w:cs="Times New Roman"/>
          <w:szCs w:val="24"/>
        </w:rPr>
      </w:pPr>
    </w:p>
    <w:p w:rsidRPr="00A1543E" w:rsidR="007F2736" w:rsidP="007F2736" w:rsidRDefault="007F2736" w14:paraId="185A33A4" w14:textId="77777777">
      <w:pPr>
        <w:pStyle w:val="Vahedeta"/>
        <w:ind w:right="-284"/>
        <w:jc w:val="both"/>
        <w:rPr>
          <w:rFonts w:cs="Times New Roman"/>
          <w:szCs w:val="24"/>
        </w:rPr>
      </w:pPr>
      <w:r w:rsidRPr="00A1543E">
        <w:rPr>
          <w:rFonts w:cs="Times New Roman"/>
          <w:szCs w:val="24"/>
        </w:rPr>
        <w:t xml:space="preserve">(4) Sõjavangide pikaajaliseks kinnipidamiseks kasutatakse vanglaid. Kui vanglaid ei ole võimalik kasutada, määratakse sõjavangide pikaajaline kinnipidamiskoht Vabariigi Valitsuse korraldusega. </w:t>
      </w:r>
    </w:p>
    <w:p w:rsidRPr="00A1543E" w:rsidR="007F2736" w:rsidP="007F2736" w:rsidRDefault="007F2736" w14:paraId="577BC6C9" w14:textId="77777777">
      <w:pPr>
        <w:pStyle w:val="Vahedeta"/>
        <w:ind w:right="-284"/>
        <w:jc w:val="both"/>
        <w:rPr>
          <w:rFonts w:cs="Times New Roman"/>
          <w:szCs w:val="24"/>
        </w:rPr>
      </w:pPr>
    </w:p>
    <w:p w:rsidR="007F2736" w:rsidP="25246E86" w:rsidRDefault="007F2736" w14:paraId="4285ED4D" w14:textId="56D8FBBA">
      <w:pPr>
        <w:pStyle w:val="Vahedeta"/>
        <w:ind w:right="-284"/>
        <w:jc w:val="both"/>
        <w:rPr>
          <w:rFonts w:cs="Times New Roman"/>
        </w:rPr>
      </w:pPr>
      <w:commentRangeStart w:id="739426961"/>
      <w:r w:rsidRPr="25246E86" w:rsidR="007F2736">
        <w:rPr>
          <w:rFonts w:cs="Times New Roman"/>
        </w:rPr>
        <w:t xml:space="preserve">(5) Vabariigi Valitsus </w:t>
      </w:r>
      <w:r w:rsidRPr="25246E86" w:rsidR="007F2736">
        <w:rPr>
          <w:rFonts w:cs="Times New Roman"/>
        </w:rPr>
        <w:t xml:space="preserve">võib </w:t>
      </w:r>
      <w:r w:rsidRPr="25246E86" w:rsidR="007F2736">
        <w:rPr>
          <w:rFonts w:cs="Times New Roman"/>
        </w:rPr>
        <w:t xml:space="preserve">määrusega </w:t>
      </w:r>
      <w:r w:rsidRPr="25246E86" w:rsidR="007F2736">
        <w:rPr>
          <w:rFonts w:cs="Times New Roman"/>
        </w:rPr>
        <w:t xml:space="preserve">kehtestada </w:t>
      </w:r>
      <w:r w:rsidRPr="25246E86" w:rsidR="007F2736">
        <w:rPr>
          <w:rFonts w:cs="Times New Roman"/>
        </w:rPr>
        <w:t>sõjavangide kinnipidamise</w:t>
      </w:r>
      <w:r w:rsidRPr="25246E86" w:rsidR="00271D75">
        <w:rPr>
          <w:rFonts w:cs="Times New Roman"/>
        </w:rPr>
        <w:t xml:space="preserve"> ning </w:t>
      </w:r>
      <w:r w:rsidRPr="25246E86" w:rsidR="00271D75">
        <w:rPr>
          <w:rFonts w:cs="Times New Roman"/>
        </w:rPr>
        <w:t>asutustevahelise</w:t>
      </w:r>
      <w:r w:rsidRPr="25246E86" w:rsidR="00271D75">
        <w:rPr>
          <w:rFonts w:cs="Times New Roman"/>
        </w:rPr>
        <w:t xml:space="preserve"> koostöö tingimused ja korra</w:t>
      </w:r>
      <w:r w:rsidRPr="25246E86" w:rsidR="007F2736">
        <w:rPr>
          <w:rFonts w:cs="Times New Roman"/>
        </w:rPr>
        <w:t xml:space="preserve">. </w:t>
      </w:r>
      <w:commentRangeEnd w:id="739426961"/>
      <w:r>
        <w:rPr>
          <w:rStyle w:val="CommentReference"/>
        </w:rPr>
        <w:commentReference w:id="739426961"/>
      </w:r>
    </w:p>
    <w:p w:rsidR="007F2736" w:rsidP="007F2736" w:rsidRDefault="007F2736" w14:paraId="26ED8C79" w14:textId="77777777">
      <w:pPr>
        <w:pStyle w:val="Vahedeta"/>
        <w:ind w:right="-284"/>
        <w:jc w:val="both"/>
        <w:rPr>
          <w:rFonts w:cs="Times New Roman"/>
          <w:szCs w:val="24"/>
        </w:rPr>
      </w:pPr>
    </w:p>
    <w:p w:rsidRPr="00FE5D62" w:rsidR="007F2736" w:rsidP="007F2736" w:rsidRDefault="007F2736" w14:paraId="0232CE36" w14:textId="2C0E0584">
      <w:pPr>
        <w:spacing w:after="0" w:line="240" w:lineRule="auto"/>
        <w:jc w:val="both"/>
        <w:rPr>
          <w:rFonts w:ascii="Times New Roman" w:hAnsi="Times New Roman"/>
          <w:sz w:val="24"/>
          <w:szCs w:val="24"/>
        </w:rPr>
      </w:pPr>
      <w:r w:rsidRPr="25246E86" w:rsidR="007F2736">
        <w:rPr>
          <w:rFonts w:ascii="Times New Roman" w:hAnsi="Times New Roman"/>
          <w:sz w:val="24"/>
          <w:szCs w:val="24"/>
        </w:rPr>
        <w:t>(6</w:t>
      </w:r>
      <w:r w:rsidRPr="25246E86" w:rsidR="007F2736">
        <w:rPr>
          <w:rFonts w:ascii="Times New Roman" w:hAnsi="Times New Roman"/>
          <w:sz w:val="24"/>
          <w:szCs w:val="24"/>
        </w:rPr>
        <w:t>) Käesoleva paragrahvi lõikes 5 nimetatud määruse</w:t>
      </w:r>
      <w:ins w:author="Kärt Voor - JUSTDIGI" w:date="2025-10-28T10:09:49.654Z" w:id="1312927990">
        <w:r w:rsidRPr="25246E86" w:rsidR="704BB333">
          <w:rPr>
            <w:rFonts w:ascii="Times New Roman" w:hAnsi="Times New Roman"/>
            <w:sz w:val="24"/>
            <w:szCs w:val="24"/>
          </w:rPr>
          <w:t>ga</w:t>
        </w:r>
      </w:ins>
      <w:del w:author="Kärt Voor - JUSTDIGI" w:date="2025-10-28T10:09:49.254Z" w:id="1795103661">
        <w:r w:rsidRPr="25246E86" w:rsidDel="007F2736">
          <w:rPr>
            <w:rFonts w:ascii="Times New Roman" w:hAnsi="Times New Roman"/>
            <w:sz w:val="24"/>
            <w:szCs w:val="24"/>
          </w:rPr>
          <w:delText>s</w:delText>
        </w:r>
      </w:del>
      <w:r w:rsidRPr="25246E86" w:rsidR="007F2736">
        <w:rPr>
          <w:rFonts w:ascii="Times New Roman" w:hAnsi="Times New Roman"/>
          <w:sz w:val="24"/>
          <w:szCs w:val="24"/>
        </w:rPr>
        <w:t xml:space="preserve"> võib </w:t>
      </w:r>
      <w:del w:author="Kärt Voor - JUSTDIGI" w:date="2025-10-28T10:09:54.765Z" w:id="1988937818">
        <w:r w:rsidRPr="25246E86" w:rsidDel="007F2736">
          <w:rPr>
            <w:rFonts w:ascii="Times New Roman" w:hAnsi="Times New Roman"/>
            <w:sz w:val="24"/>
            <w:szCs w:val="24"/>
          </w:rPr>
          <w:delText>sätestada</w:delText>
        </w:r>
      </w:del>
      <w:ins w:author="Kärt Voor - JUSTDIGI" w:date="2025-10-28T10:09:57.815Z" w:id="1938165930">
        <w:r w:rsidRPr="25246E86" w:rsidR="1098DDF5">
          <w:rPr>
            <w:rFonts w:ascii="Times New Roman" w:hAnsi="Times New Roman"/>
            <w:sz w:val="24"/>
            <w:szCs w:val="24"/>
          </w:rPr>
          <w:t>kehtestada</w:t>
        </w:r>
      </w:ins>
      <w:r w:rsidRPr="25246E86" w:rsidR="007F2736">
        <w:rPr>
          <w:rFonts w:ascii="Times New Roman" w:hAnsi="Times New Roman"/>
          <w:sz w:val="24"/>
          <w:szCs w:val="24"/>
        </w:rPr>
        <w:t xml:space="preserve">: </w:t>
      </w:r>
    </w:p>
    <w:p w:rsidRPr="00FE5D62" w:rsidR="007F2736" w:rsidP="007F2736" w:rsidRDefault="007F2736" w14:paraId="7310A60A" w14:textId="77777777">
      <w:pPr>
        <w:spacing w:after="0" w:line="240" w:lineRule="auto"/>
        <w:jc w:val="both"/>
        <w:rPr>
          <w:rFonts w:ascii="Times New Roman" w:hAnsi="Times New Roman"/>
          <w:sz w:val="24"/>
          <w:szCs w:val="24"/>
        </w:rPr>
      </w:pPr>
      <w:r w:rsidRPr="00FE5D62">
        <w:rPr>
          <w:rFonts w:ascii="Times New Roman" w:hAnsi="Times New Roman"/>
          <w:sz w:val="24"/>
          <w:szCs w:val="24"/>
        </w:rPr>
        <w:t>1) asutuste täpsemad ülesanded sõjavangide lühiajalisel ja pikaajalisel kinnipidamisel;</w:t>
      </w:r>
    </w:p>
    <w:p w:rsidRPr="00FE5D62" w:rsidR="007F2736" w:rsidP="007F2736" w:rsidRDefault="007F2736" w14:paraId="60BECFA2" w14:textId="77777777">
      <w:pPr>
        <w:spacing w:after="0" w:line="240" w:lineRule="auto"/>
        <w:jc w:val="both"/>
        <w:rPr>
          <w:rFonts w:ascii="Times New Roman" w:hAnsi="Times New Roman"/>
          <w:sz w:val="24"/>
          <w:szCs w:val="24"/>
        </w:rPr>
      </w:pPr>
      <w:r w:rsidRPr="00FE5D62">
        <w:rPr>
          <w:rFonts w:ascii="Times New Roman" w:hAnsi="Times New Roman"/>
          <w:sz w:val="24"/>
          <w:szCs w:val="24"/>
        </w:rPr>
        <w:t xml:space="preserve">2) sõjavangide kinnipidamiseks kasutatavad kohad, sealhulgas alternatiivsete kinnipidamiskohtade määramise kord; </w:t>
      </w:r>
    </w:p>
    <w:p w:rsidRPr="00FE5D62" w:rsidR="007F2736" w:rsidP="007F2736" w:rsidRDefault="00724FA5" w14:paraId="40E1F525" w14:textId="57568CB6">
      <w:pPr>
        <w:spacing w:after="0" w:line="240" w:lineRule="auto"/>
        <w:jc w:val="both"/>
        <w:rPr>
          <w:rFonts w:ascii="Times New Roman" w:hAnsi="Times New Roman"/>
          <w:sz w:val="24"/>
        </w:rPr>
      </w:pPr>
      <w:r>
        <w:rPr>
          <w:rFonts w:ascii="Times New Roman" w:hAnsi="Times New Roman"/>
          <w:sz w:val="24"/>
        </w:rPr>
        <w:t>3</w:t>
      </w:r>
      <w:r w:rsidRPr="00FE5D62" w:rsidR="007F2736">
        <w:rPr>
          <w:rFonts w:ascii="Times New Roman" w:hAnsi="Times New Roman"/>
          <w:sz w:val="24"/>
        </w:rPr>
        <w:t>) toimingud, mida tehakse enne ja pärast sõjavangide pikaajalisse kinnipidamiskohta viimist;</w:t>
      </w:r>
    </w:p>
    <w:p w:rsidRPr="00FE5D62" w:rsidR="007F2736" w:rsidP="007F2736" w:rsidRDefault="00724FA5" w14:paraId="37865F8A" w14:textId="2E6106E6">
      <w:pPr>
        <w:spacing w:after="0" w:line="240" w:lineRule="auto"/>
        <w:jc w:val="both"/>
        <w:rPr>
          <w:rFonts w:ascii="Times New Roman" w:hAnsi="Times New Roman"/>
          <w:sz w:val="24"/>
        </w:rPr>
      </w:pPr>
      <w:r>
        <w:rPr>
          <w:rFonts w:ascii="Times New Roman" w:hAnsi="Times New Roman"/>
          <w:sz w:val="24"/>
        </w:rPr>
        <w:t>4</w:t>
      </w:r>
      <w:r w:rsidRPr="00FE5D62" w:rsidR="007F2736">
        <w:rPr>
          <w:rFonts w:ascii="Times New Roman" w:hAnsi="Times New Roman"/>
          <w:sz w:val="24"/>
        </w:rPr>
        <w:t>) sõjavangide transpordi korraldamine;</w:t>
      </w:r>
    </w:p>
    <w:p w:rsidRPr="00FE5D62" w:rsidR="007F2736" w:rsidP="007F2736" w:rsidRDefault="00724FA5" w14:paraId="390BF578" w14:textId="5B5264CB">
      <w:pPr>
        <w:spacing w:after="0" w:line="240" w:lineRule="auto"/>
        <w:jc w:val="both"/>
        <w:rPr>
          <w:rFonts w:ascii="Times New Roman" w:hAnsi="Times New Roman"/>
          <w:sz w:val="24"/>
          <w:szCs w:val="24"/>
        </w:rPr>
      </w:pPr>
      <w:r>
        <w:rPr>
          <w:rFonts w:ascii="Times New Roman" w:hAnsi="Times New Roman"/>
          <w:sz w:val="24"/>
          <w:szCs w:val="24"/>
        </w:rPr>
        <w:t>5</w:t>
      </w:r>
      <w:r w:rsidRPr="00FE5D62" w:rsidR="007F2736">
        <w:rPr>
          <w:rFonts w:ascii="Times New Roman" w:hAnsi="Times New Roman"/>
          <w:sz w:val="24"/>
          <w:szCs w:val="24"/>
        </w:rPr>
        <w:t xml:space="preserve">) nõuded sõjavangide kinnipidamist korraldavale personalile; </w:t>
      </w:r>
    </w:p>
    <w:p w:rsidRPr="00FE5D62" w:rsidR="007F2736" w:rsidP="007F2736" w:rsidRDefault="00724FA5" w14:paraId="1AD4C93F" w14:textId="02F1A547">
      <w:pPr>
        <w:spacing w:after="0" w:line="240" w:lineRule="auto"/>
        <w:jc w:val="both"/>
        <w:rPr>
          <w:rFonts w:ascii="Times New Roman" w:hAnsi="Times New Roman"/>
          <w:sz w:val="24"/>
          <w:szCs w:val="24"/>
        </w:rPr>
      </w:pPr>
      <w:r>
        <w:rPr>
          <w:rFonts w:ascii="Times New Roman" w:hAnsi="Times New Roman"/>
          <w:sz w:val="24"/>
          <w:szCs w:val="24"/>
        </w:rPr>
        <w:t>6</w:t>
      </w:r>
      <w:r w:rsidRPr="00FE5D62" w:rsidR="007F2736">
        <w:rPr>
          <w:rFonts w:ascii="Times New Roman" w:hAnsi="Times New Roman"/>
          <w:sz w:val="24"/>
          <w:szCs w:val="24"/>
        </w:rPr>
        <w:t>) nõuded sõjavangide arvestuse pidamisele;</w:t>
      </w:r>
    </w:p>
    <w:p w:rsidRPr="005A5F66" w:rsidR="007F2736" w:rsidP="007F2736" w:rsidRDefault="00724FA5" w14:paraId="703948C1" w14:textId="0B5E4CFE">
      <w:pPr>
        <w:spacing w:after="0" w:line="240" w:lineRule="auto"/>
        <w:jc w:val="both"/>
        <w:rPr>
          <w:rFonts w:ascii="Times New Roman" w:hAnsi="Times New Roman"/>
          <w:sz w:val="24"/>
          <w:szCs w:val="24"/>
        </w:rPr>
      </w:pPr>
      <w:r>
        <w:rPr>
          <w:rFonts w:ascii="Times New Roman" w:hAnsi="Times New Roman"/>
          <w:sz w:val="24"/>
          <w:szCs w:val="24"/>
        </w:rPr>
        <w:t>7</w:t>
      </w:r>
      <w:r w:rsidRPr="00FE5D62" w:rsidR="007F2736">
        <w:rPr>
          <w:rFonts w:ascii="Times New Roman" w:hAnsi="Times New Roman"/>
          <w:sz w:val="24"/>
          <w:szCs w:val="24"/>
        </w:rPr>
        <w:t>) muud sõjavangide kinnipidamise korraldamiseks vajalikud tingimused ja nõuded.</w:t>
      </w:r>
    </w:p>
    <w:p w:rsidRPr="00A1543E" w:rsidR="007F2736" w:rsidP="007F2736" w:rsidRDefault="007F2736" w14:paraId="60A91045" w14:textId="77777777">
      <w:pPr>
        <w:pStyle w:val="Vahedeta"/>
        <w:ind w:right="-284"/>
        <w:jc w:val="both"/>
        <w:rPr>
          <w:rFonts w:cs="Times New Roman"/>
          <w:szCs w:val="24"/>
        </w:rPr>
      </w:pPr>
    </w:p>
    <w:p w:rsidRPr="00A1543E" w:rsidR="007F2736" w:rsidP="007F2736" w:rsidRDefault="007F2736" w14:paraId="50E20028" w14:textId="77777777">
      <w:pPr>
        <w:pStyle w:val="Vahedeta"/>
        <w:ind w:right="-284"/>
        <w:jc w:val="both"/>
        <w:rPr>
          <w:rFonts w:cs="Times New Roman"/>
          <w:b/>
          <w:szCs w:val="24"/>
        </w:rPr>
      </w:pPr>
      <w:r w:rsidRPr="00A1543E">
        <w:rPr>
          <w:rFonts w:cs="Times New Roman"/>
          <w:b/>
          <w:szCs w:val="24"/>
        </w:rPr>
        <w:t>§ 87</w:t>
      </w:r>
      <w:r w:rsidRPr="00A1543E">
        <w:rPr>
          <w:rFonts w:cs="Times New Roman"/>
          <w:b/>
          <w:szCs w:val="24"/>
          <w:vertAlign w:val="superscript"/>
        </w:rPr>
        <w:t>9</w:t>
      </w:r>
      <w:r w:rsidRPr="00A1543E">
        <w:rPr>
          <w:rFonts w:cs="Times New Roman"/>
          <w:b/>
          <w:szCs w:val="24"/>
        </w:rPr>
        <w:t>. Sõjavangide arvestus ja andmete registreerimine</w:t>
      </w:r>
    </w:p>
    <w:p w:rsidRPr="00A1543E" w:rsidR="007F2736" w:rsidP="007F2736" w:rsidRDefault="007F2736" w14:paraId="092CD740" w14:textId="77777777">
      <w:pPr>
        <w:pStyle w:val="Vahedeta"/>
        <w:ind w:right="-284"/>
        <w:jc w:val="both"/>
        <w:rPr>
          <w:rFonts w:cs="Times New Roman"/>
          <w:szCs w:val="24"/>
        </w:rPr>
      </w:pPr>
    </w:p>
    <w:p w:rsidRPr="00A1543E" w:rsidR="007F2736" w:rsidP="007F2736" w:rsidRDefault="007F2736" w14:paraId="184A6820" w14:textId="77777777">
      <w:pPr>
        <w:pStyle w:val="Vahedeta"/>
        <w:ind w:right="-284"/>
        <w:jc w:val="both"/>
        <w:rPr>
          <w:rFonts w:cs="Times New Roman"/>
          <w:szCs w:val="24"/>
        </w:rPr>
      </w:pPr>
      <w:r w:rsidRPr="00A1543E">
        <w:rPr>
          <w:rFonts w:cs="Times New Roman"/>
          <w:szCs w:val="24"/>
        </w:rPr>
        <w:t xml:space="preserve">(1) Kinnipeetud sõjavangide üle peetakse arvestust kinnipeetavate, vahistatute, arestialuste ja kriminaalhooldusaluste andmekogus.  </w:t>
      </w:r>
    </w:p>
    <w:p w:rsidRPr="00A1543E" w:rsidR="007F2736" w:rsidP="007F2736" w:rsidRDefault="007F2736" w14:paraId="79895E1A" w14:textId="77777777">
      <w:pPr>
        <w:pStyle w:val="Vahedeta"/>
        <w:ind w:right="-284"/>
        <w:jc w:val="both"/>
        <w:rPr>
          <w:rFonts w:cs="Times New Roman"/>
          <w:szCs w:val="24"/>
        </w:rPr>
      </w:pPr>
    </w:p>
    <w:p w:rsidRPr="00A1543E" w:rsidR="007F2736" w:rsidP="007F2736" w:rsidRDefault="007F2736" w14:paraId="25EBFA6B" w14:textId="77777777">
      <w:pPr>
        <w:pStyle w:val="Vahedeta"/>
        <w:ind w:right="-284"/>
        <w:jc w:val="both"/>
        <w:rPr>
          <w:rFonts w:cs="Times New Roman"/>
          <w:szCs w:val="24"/>
        </w:rPr>
      </w:pPr>
      <w:r w:rsidRPr="00A1543E">
        <w:rPr>
          <w:rFonts w:cs="Times New Roman"/>
          <w:szCs w:val="24"/>
        </w:rPr>
        <w:t>(2) Sõjavangide üle arvestuse pidamisele ja sõjavangidega seotud andmete töötlemisele kohaldatakse vangistusseaduse §-des 5</w:t>
      </w:r>
      <w:r w:rsidRPr="005D70BE">
        <w:rPr>
          <w:rFonts w:cs="Times New Roman"/>
          <w:szCs w:val="24"/>
          <w:vertAlign w:val="superscript"/>
        </w:rPr>
        <w:t>1</w:t>
      </w:r>
      <w:r w:rsidRPr="00A1543E">
        <w:rPr>
          <w:rFonts w:cs="Times New Roman"/>
          <w:szCs w:val="24"/>
        </w:rPr>
        <w:t>–5</w:t>
      </w:r>
      <w:r w:rsidRPr="005D70BE">
        <w:rPr>
          <w:rFonts w:cs="Times New Roman"/>
          <w:szCs w:val="24"/>
          <w:vertAlign w:val="superscript"/>
        </w:rPr>
        <w:t>4</w:t>
      </w:r>
      <w:r w:rsidRPr="00A1543E">
        <w:rPr>
          <w:rFonts w:cs="Times New Roman"/>
          <w:szCs w:val="24"/>
        </w:rPr>
        <w:t xml:space="preserve"> sätestatut.  </w:t>
      </w:r>
    </w:p>
    <w:p w:rsidRPr="00A1543E" w:rsidR="007F2736" w:rsidP="007F2736" w:rsidRDefault="007F2736" w14:paraId="68F28ECB" w14:textId="77777777">
      <w:pPr>
        <w:pStyle w:val="Vahedeta"/>
        <w:ind w:right="-284"/>
        <w:jc w:val="both"/>
        <w:rPr>
          <w:rFonts w:cs="Times New Roman"/>
          <w:szCs w:val="24"/>
        </w:rPr>
      </w:pPr>
    </w:p>
    <w:p w:rsidRPr="00A1543E" w:rsidR="007F2736" w:rsidP="007F2736" w:rsidRDefault="007F2736" w14:paraId="3C5CFD3A" w14:textId="77777777">
      <w:pPr>
        <w:pStyle w:val="Vahedeta"/>
        <w:ind w:right="-284"/>
        <w:jc w:val="both"/>
        <w:rPr>
          <w:rFonts w:cs="Times New Roman"/>
          <w:b/>
          <w:szCs w:val="24"/>
        </w:rPr>
      </w:pPr>
      <w:r w:rsidRPr="00A1543E">
        <w:rPr>
          <w:rFonts w:cs="Times New Roman"/>
          <w:b/>
          <w:szCs w:val="24"/>
        </w:rPr>
        <w:t>§ 87</w:t>
      </w:r>
      <w:r>
        <w:rPr>
          <w:rFonts w:cs="Times New Roman"/>
          <w:b/>
          <w:szCs w:val="24"/>
          <w:vertAlign w:val="superscript"/>
        </w:rPr>
        <w:t>10</w:t>
      </w:r>
      <w:r w:rsidRPr="00A1543E">
        <w:rPr>
          <w:rFonts w:cs="Times New Roman"/>
          <w:b/>
          <w:szCs w:val="24"/>
        </w:rPr>
        <w:t>. Distsiplinaarmenetlus</w:t>
      </w:r>
    </w:p>
    <w:p w:rsidRPr="00A1543E" w:rsidR="007F2736" w:rsidP="007F2736" w:rsidRDefault="007F2736" w14:paraId="566B8118" w14:textId="77777777">
      <w:pPr>
        <w:pStyle w:val="Vahedeta"/>
        <w:ind w:right="-284"/>
        <w:jc w:val="both"/>
        <w:rPr>
          <w:rFonts w:cs="Times New Roman"/>
          <w:szCs w:val="24"/>
        </w:rPr>
      </w:pPr>
    </w:p>
    <w:p w:rsidR="007F2736" w:rsidP="25246E86" w:rsidRDefault="007F2736" w14:paraId="75446C8D" w14:textId="3D013440">
      <w:pPr>
        <w:pStyle w:val="Vahedeta"/>
        <w:ind w:right="-284"/>
        <w:jc w:val="both"/>
        <w:rPr>
          <w:rFonts w:cs="Times New Roman"/>
        </w:rPr>
      </w:pPr>
      <w:r w:rsidRPr="25246E86" w:rsidR="007F2736">
        <w:rPr>
          <w:rFonts w:cs="Times New Roman"/>
        </w:rPr>
        <w:t xml:space="preserve">Sõjavangide distsiplinaarmenetlusele kohaldatakse </w:t>
      </w:r>
      <w:commentRangeStart w:id="819893246"/>
      <w:r w:rsidRPr="25246E86" w:rsidR="007F2736">
        <w:rPr>
          <w:rFonts w:cs="Times New Roman"/>
        </w:rPr>
        <w:t>kaitseväeteenistuse seaduse 10. peatüki</w:t>
      </w:r>
      <w:commentRangeEnd w:id="819893246"/>
      <w:r>
        <w:rPr>
          <w:rStyle w:val="CommentReference"/>
        </w:rPr>
        <w:commentReference w:id="819893246"/>
      </w:r>
      <w:r w:rsidRPr="25246E86" w:rsidR="007F2736">
        <w:rPr>
          <w:rFonts w:cs="Times New Roman"/>
        </w:rPr>
        <w:t xml:space="preserve"> sätteid ulatuses, milles need ei ole vastuolus</w:t>
      </w:r>
      <w:ins w:author="Kärt Voor - JUSTDIGI" w:date="2025-10-28T09:37:11.404Z" w:id="987200346">
        <w:r w:rsidRPr="25246E86" w:rsidR="3B49F6EF">
          <w:rPr>
            <w:rFonts w:cs="Times New Roman"/>
          </w:rPr>
          <w:t xml:space="preserve"> sõjavangide kohtlemise</w:t>
        </w:r>
      </w:ins>
      <w:r w:rsidRPr="25246E86" w:rsidR="007F2736">
        <w:rPr>
          <w:rFonts w:cs="Times New Roman"/>
        </w:rPr>
        <w:t xml:space="preserve"> 12. augustil 1949 </w:t>
      </w:r>
      <w:del w:author="Kärt Voor - JUSTDIGI" w:date="2025-10-28T09:37:20.31Z" w:id="1382638259">
        <w:r w:rsidRPr="25246E86" w:rsidDel="007F2736">
          <w:rPr>
            <w:rFonts w:cs="Times New Roman"/>
          </w:rPr>
          <w:delText>sõlmitud sõjavangide kohtlemise</w:delText>
        </w:r>
      </w:del>
      <w:r w:rsidRPr="25246E86" w:rsidR="007F2736">
        <w:rPr>
          <w:rFonts w:cs="Times New Roman"/>
        </w:rPr>
        <w:t xml:space="preserve"> Genfi </w:t>
      </w:r>
      <w:ins w:author="Kärt Voor - JUSTDIGI" w:date="2025-10-28T09:37:24.782Z" w:id="895015629">
        <w:r w:rsidRPr="25246E86" w:rsidR="49E9B85F">
          <w:rPr>
            <w:rFonts w:cs="Times New Roman"/>
          </w:rPr>
          <w:t xml:space="preserve">(III) </w:t>
        </w:r>
      </w:ins>
      <w:r w:rsidRPr="25246E86" w:rsidR="007F2736">
        <w:rPr>
          <w:rFonts w:cs="Times New Roman"/>
        </w:rPr>
        <w:t>konventsiooniga.</w:t>
      </w:r>
    </w:p>
    <w:p w:rsidRPr="00D60146" w:rsidR="007F2736" w:rsidP="007F2736" w:rsidRDefault="007F2736" w14:paraId="5D056092" w14:textId="77777777">
      <w:pPr>
        <w:pStyle w:val="Vahedeta"/>
        <w:ind w:right="-284"/>
        <w:jc w:val="both"/>
        <w:rPr>
          <w:rFonts w:cs="Times New Roman"/>
        </w:rPr>
      </w:pPr>
    </w:p>
    <w:p w:rsidRPr="007B648E" w:rsidR="007F2736" w:rsidP="007F2736" w:rsidRDefault="007F2736" w14:paraId="3256AAEA" w14:textId="77777777">
      <w:pPr>
        <w:pStyle w:val="Vahedeta"/>
        <w:ind w:right="-284"/>
        <w:rPr>
          <w:rFonts w:cs="Times New Roman"/>
        </w:rPr>
      </w:pPr>
      <w:r w:rsidRPr="007B648E">
        <w:rPr>
          <w:rFonts w:cs="Times New Roman"/>
          <w:b/>
        </w:rPr>
        <w:t>§ 87</w:t>
      </w:r>
      <w:r w:rsidRPr="007B648E">
        <w:rPr>
          <w:rFonts w:cs="Times New Roman"/>
          <w:b/>
          <w:vertAlign w:val="superscript"/>
        </w:rPr>
        <w:t>11</w:t>
      </w:r>
      <w:r w:rsidRPr="007B648E">
        <w:rPr>
          <w:rFonts w:cs="Times New Roman"/>
          <w:b/>
        </w:rPr>
        <w:t>. Sõjavangidele tervishoiuteenuste osutamise korraldamine</w:t>
      </w:r>
    </w:p>
    <w:p w:rsidR="007F2736" w:rsidP="007F2736" w:rsidRDefault="007F2736" w14:paraId="41E79FBC" w14:textId="77777777">
      <w:pPr>
        <w:pStyle w:val="Vahedeta"/>
        <w:ind w:right="-284"/>
        <w:jc w:val="both"/>
        <w:rPr>
          <w:rFonts w:cs="Times New Roman"/>
        </w:rPr>
      </w:pPr>
    </w:p>
    <w:p w:rsidR="00724FA5" w:rsidP="25246E86" w:rsidRDefault="00724FA5" w14:paraId="71435685" w14:textId="29A9C8F2">
      <w:pPr>
        <w:pStyle w:val="Vahedeta"/>
        <w:ind w:right="-284"/>
        <w:jc w:val="both"/>
        <w:rPr>
          <w:rFonts w:cs="Times New Roman"/>
        </w:rPr>
      </w:pPr>
      <w:r w:rsidRPr="25246E86" w:rsidR="00724FA5">
        <w:rPr>
          <w:rFonts w:cs="Times New Roman"/>
        </w:rPr>
        <w:t xml:space="preserve">(1) </w:t>
      </w:r>
      <w:ins w:author="Kärt Voor - JUSTDIGI" w:date="2025-10-28T09:37:35.1Z" w:id="430993524">
        <w:r w:rsidRPr="25246E86" w:rsidR="29E6DDA4">
          <w:rPr>
            <w:rFonts w:cs="Times New Roman"/>
          </w:rPr>
          <w:t xml:space="preserve">Sõjavangide kohtlemise </w:t>
        </w:r>
      </w:ins>
      <w:r w:rsidRPr="25246E86" w:rsidR="00724FA5">
        <w:rPr>
          <w:rFonts w:cs="Times New Roman"/>
        </w:rPr>
        <w:t>12. augusti 1949 Genfi (III) konventsioonis ette nähtud tervishoiuteenuste osutamist sõjavangidele korraldab Tervisekassa. </w:t>
      </w:r>
    </w:p>
    <w:p w:rsidRPr="00724FA5" w:rsidR="00724FA5" w:rsidP="00724FA5" w:rsidRDefault="00724FA5" w14:paraId="75846A17" w14:textId="77777777">
      <w:pPr>
        <w:pStyle w:val="Vahedeta"/>
        <w:ind w:right="-284"/>
        <w:jc w:val="both"/>
        <w:rPr>
          <w:rFonts w:cs="Times New Roman"/>
          <w:szCs w:val="24"/>
        </w:rPr>
      </w:pPr>
    </w:p>
    <w:p w:rsidRPr="00724FA5" w:rsidR="00724FA5" w:rsidP="25246E86" w:rsidRDefault="00724FA5" w14:paraId="24E21D6E" w14:textId="539B9A28">
      <w:pPr>
        <w:pStyle w:val="Vahedeta"/>
        <w:ind w:right="-284"/>
        <w:jc w:val="both"/>
        <w:rPr>
          <w:rFonts w:cs="Times New Roman"/>
        </w:rPr>
      </w:pPr>
      <w:commentRangeStart w:id="623027520"/>
      <w:r w:rsidRPr="25246E86" w:rsidR="00724FA5">
        <w:rPr>
          <w:rFonts w:cs="Times New Roman"/>
        </w:rPr>
        <w:t>(</w:t>
      </w:r>
      <w:r w:rsidRPr="25246E86" w:rsidR="00E04A31">
        <w:rPr>
          <w:rFonts w:cs="Times New Roman"/>
        </w:rPr>
        <w:t>2</w:t>
      </w:r>
      <w:r w:rsidRPr="25246E86" w:rsidR="00724FA5">
        <w:rPr>
          <w:rFonts w:cs="Times New Roman"/>
        </w:rPr>
        <w:t xml:space="preserve">) </w:t>
      </w:r>
      <w:ins w:author="Kärt Voor - JUSTDIGI" w:date="2025-10-28T09:37:48.503Z" w:id="64596533">
        <w:r w:rsidRPr="25246E86" w:rsidR="5DA9E92A">
          <w:rPr>
            <w:rFonts w:cs="Times New Roman"/>
          </w:rPr>
          <w:t>Käesoleva paragrahvi l</w:t>
        </w:r>
      </w:ins>
      <w:del w:author="Kärt Voor - JUSTDIGI" w:date="2025-10-28T09:37:48.124Z" w:id="1694610930">
        <w:r w:rsidRPr="25246E86" w:rsidDel="00724FA5">
          <w:rPr>
            <w:rFonts w:cs="Times New Roman"/>
          </w:rPr>
          <w:delText>L</w:delText>
        </w:r>
      </w:del>
      <w:r w:rsidRPr="25246E86" w:rsidR="00724FA5">
        <w:rPr>
          <w:rFonts w:cs="Times New Roman"/>
        </w:rPr>
        <w:t>õikes 1 nimetatud tervishoiuteenuste osutamise korraldamise tingimused ja korra võib kehtestada Vabariigi Valitsuse määrusega.“.</w:t>
      </w:r>
      <w:commentRangeEnd w:id="623027520"/>
      <w:r>
        <w:rPr>
          <w:rStyle w:val="CommentReference"/>
        </w:rPr>
        <w:commentReference w:id="623027520"/>
      </w:r>
      <w:r w:rsidRPr="25246E86" w:rsidR="00724FA5">
        <w:rPr>
          <w:rFonts w:cs="Times New Roman"/>
        </w:rPr>
        <w:t xml:space="preserve"> </w:t>
      </w:r>
    </w:p>
    <w:p w:rsidR="00724FA5" w:rsidP="00724FA5" w:rsidRDefault="00724FA5" w14:paraId="08FC435A" w14:textId="77777777">
      <w:pPr>
        <w:pStyle w:val="Vahedeta"/>
        <w:ind w:right="-284"/>
        <w:jc w:val="both"/>
        <w:rPr>
          <w:rFonts w:cs="Times New Roman"/>
          <w:szCs w:val="24"/>
        </w:rPr>
      </w:pPr>
    </w:p>
    <w:p w:rsidRPr="00D60146" w:rsidR="00A1543E" w:rsidP="776DF801" w:rsidRDefault="776DF801" w14:paraId="3452AE1E" w14:textId="5620C815">
      <w:pPr>
        <w:pStyle w:val="Vahedeta"/>
        <w:ind w:right="-284"/>
        <w:jc w:val="both"/>
        <w:rPr>
          <w:rFonts w:cs="Times New Roman"/>
          <w:b/>
          <w:bCs/>
        </w:rPr>
      </w:pPr>
      <w:r w:rsidRPr="776DF801">
        <w:rPr>
          <w:rFonts w:cs="Times New Roman"/>
          <w:b/>
          <w:bCs/>
        </w:rPr>
        <w:t>§ 7. Riigipiiri seaduse muutmine</w:t>
      </w:r>
    </w:p>
    <w:p w:rsidRPr="00D60146" w:rsidR="00A1543E" w:rsidP="00A1543E" w:rsidRDefault="00A1543E" w14:paraId="62EE72CA" w14:textId="77777777">
      <w:pPr>
        <w:pStyle w:val="Vahedeta"/>
        <w:ind w:right="-284"/>
        <w:jc w:val="both"/>
        <w:rPr>
          <w:rFonts w:cs="Times New Roman"/>
          <w:szCs w:val="24"/>
        </w:rPr>
      </w:pPr>
    </w:p>
    <w:p w:rsidRPr="00D60146" w:rsidR="00A1543E" w:rsidP="00A1543E" w:rsidRDefault="00A1543E" w14:paraId="70B68A91" w14:textId="77777777">
      <w:pPr>
        <w:pStyle w:val="Vahedeta"/>
        <w:ind w:right="-284"/>
        <w:jc w:val="both"/>
        <w:rPr>
          <w:rFonts w:cs="Times New Roman"/>
          <w:szCs w:val="24"/>
        </w:rPr>
      </w:pPr>
      <w:r w:rsidRPr="00D60146">
        <w:rPr>
          <w:rFonts w:cs="Times New Roman"/>
          <w:szCs w:val="24"/>
        </w:rPr>
        <w:t>Riigipiiri seaduses tehakse järgmised muudatused:</w:t>
      </w:r>
    </w:p>
    <w:p w:rsidRPr="00D60146" w:rsidR="00A1543E" w:rsidP="00A1543E" w:rsidRDefault="00A1543E" w14:paraId="25EEDF0E" w14:textId="77777777">
      <w:pPr>
        <w:pStyle w:val="Vahedeta"/>
        <w:ind w:right="-284"/>
        <w:jc w:val="both"/>
        <w:rPr>
          <w:rFonts w:cs="Times New Roman"/>
          <w:szCs w:val="24"/>
        </w:rPr>
      </w:pPr>
    </w:p>
    <w:p w:rsidRPr="00D60146" w:rsidR="00A1543E" w:rsidP="00A1543E" w:rsidRDefault="00A1543E" w14:paraId="57EFD1A9" w14:textId="41CFF89D">
      <w:pPr>
        <w:pStyle w:val="Vahedeta"/>
        <w:ind w:right="-284"/>
        <w:jc w:val="both"/>
        <w:rPr>
          <w:rFonts w:cs="Times New Roman"/>
          <w:szCs w:val="24"/>
        </w:rPr>
      </w:pPr>
      <w:r w:rsidRPr="00D60146">
        <w:rPr>
          <w:rFonts w:cs="Times New Roman"/>
          <w:b/>
          <w:szCs w:val="24"/>
        </w:rPr>
        <w:t>1</w:t>
      </w:r>
      <w:r w:rsidRPr="00D60146">
        <w:rPr>
          <w:rFonts w:cs="Times New Roman"/>
          <w:szCs w:val="24"/>
        </w:rPr>
        <w:t>) paragrahvi 11</w:t>
      </w:r>
      <w:r w:rsidRPr="00D60146">
        <w:rPr>
          <w:rFonts w:cs="Times New Roman"/>
          <w:szCs w:val="24"/>
          <w:vertAlign w:val="superscript"/>
        </w:rPr>
        <w:t>4</w:t>
      </w:r>
      <w:r w:rsidRPr="00D60146">
        <w:rPr>
          <w:rFonts w:cs="Times New Roman"/>
          <w:szCs w:val="24"/>
        </w:rPr>
        <w:t xml:space="preserve"> lõiget 1 täiendatakse pärast tekstiosa „33,“ tekstiosaga „44,“;</w:t>
      </w:r>
    </w:p>
    <w:p w:rsidRPr="00D60146" w:rsidR="00A1543E" w:rsidP="00A1543E" w:rsidRDefault="00A1543E" w14:paraId="264B155D" w14:textId="77777777">
      <w:pPr>
        <w:pStyle w:val="Vahedeta"/>
        <w:ind w:right="-284"/>
        <w:jc w:val="both"/>
        <w:rPr>
          <w:rFonts w:cs="Times New Roman"/>
          <w:szCs w:val="24"/>
        </w:rPr>
      </w:pPr>
    </w:p>
    <w:p w:rsidRPr="00D60146" w:rsidR="00A1543E" w:rsidP="776DF801" w:rsidRDefault="776DF801" w14:paraId="297F69E0" w14:textId="628183F6">
      <w:pPr>
        <w:pStyle w:val="Vahedeta"/>
        <w:ind w:right="-284"/>
        <w:jc w:val="both"/>
        <w:rPr>
          <w:rFonts w:cs="Times New Roman"/>
        </w:rPr>
      </w:pPr>
      <w:r w:rsidRPr="776DF801">
        <w:rPr>
          <w:rFonts w:cs="Times New Roman"/>
          <w:b/>
          <w:bCs/>
        </w:rPr>
        <w:t>2</w:t>
      </w:r>
      <w:r w:rsidRPr="776DF801">
        <w:rPr>
          <w:rFonts w:cs="Times New Roman"/>
        </w:rPr>
        <w:t>) paragrahvi 11</w:t>
      </w:r>
      <w:r w:rsidRPr="776DF801">
        <w:rPr>
          <w:rFonts w:cs="Times New Roman"/>
          <w:vertAlign w:val="superscript"/>
        </w:rPr>
        <w:t>4</w:t>
      </w:r>
      <w:r w:rsidRPr="776DF801">
        <w:rPr>
          <w:rFonts w:cs="Times New Roman"/>
        </w:rPr>
        <w:t xml:space="preserve"> lõikes 1</w:t>
      </w:r>
      <w:r w:rsidRPr="776DF801">
        <w:rPr>
          <w:rFonts w:cs="Times New Roman"/>
          <w:vertAlign w:val="superscript"/>
        </w:rPr>
        <w:t>1</w:t>
      </w:r>
      <w:r w:rsidRPr="776DF801">
        <w:rPr>
          <w:rFonts w:cs="Times New Roman"/>
        </w:rPr>
        <w:t xml:space="preserve"> asendatakse tekstiosa „</w:t>
      </w:r>
      <w:hyperlink r:id="rId11">
        <w:r w:rsidRPr="776DF801">
          <w:rPr>
            <w:rStyle w:val="Hperlink"/>
            <w:rFonts w:cs="Times New Roman"/>
            <w:color w:val="auto"/>
            <w:u w:val="none"/>
          </w:rPr>
          <w:t>§-des 30–33 ja 45–53</w:t>
        </w:r>
      </w:hyperlink>
      <w:r w:rsidRPr="776DF801">
        <w:rPr>
          <w:rFonts w:cs="Times New Roman"/>
        </w:rPr>
        <w:t xml:space="preserve">“ tekstiosaga „§-des 30, 31, 32, 33, 44, 45, 46, 47, 48, 49, 50, 51, 52 ja 53“; </w:t>
      </w:r>
    </w:p>
    <w:p w:rsidRPr="00D60146" w:rsidR="00A1543E" w:rsidP="00A1543E" w:rsidRDefault="00A1543E" w14:paraId="71DC2EB2" w14:textId="77777777">
      <w:pPr>
        <w:pStyle w:val="Vahedeta"/>
        <w:ind w:right="-284"/>
        <w:jc w:val="both"/>
        <w:rPr>
          <w:rFonts w:cs="Times New Roman"/>
          <w:szCs w:val="24"/>
        </w:rPr>
      </w:pPr>
    </w:p>
    <w:p w:rsidRPr="00D60146" w:rsidR="00A1543E" w:rsidP="00A1543E" w:rsidRDefault="00113B70" w14:paraId="26F851A2" w14:textId="7E4C4CB0">
      <w:pPr>
        <w:pStyle w:val="Vahedeta"/>
        <w:ind w:right="-284"/>
        <w:jc w:val="both"/>
        <w:rPr>
          <w:rFonts w:cs="Times New Roman"/>
          <w:szCs w:val="24"/>
        </w:rPr>
      </w:pPr>
      <w:r>
        <w:rPr>
          <w:rFonts w:cs="Times New Roman"/>
          <w:b/>
          <w:szCs w:val="24"/>
        </w:rPr>
        <w:t>3</w:t>
      </w:r>
      <w:r w:rsidRPr="00D60146" w:rsidR="00A1543E">
        <w:rPr>
          <w:rFonts w:cs="Times New Roman"/>
          <w:szCs w:val="24"/>
        </w:rPr>
        <w:t>) paragrahvi 14 lõike 1 punkt 6 tunnistatakse kehtetuks;</w:t>
      </w:r>
    </w:p>
    <w:p w:rsidRPr="00D60146" w:rsidR="00A1543E" w:rsidP="00A1543E" w:rsidRDefault="00A1543E" w14:paraId="1F608E24" w14:textId="77777777">
      <w:pPr>
        <w:pStyle w:val="Vahedeta"/>
        <w:ind w:right="-284"/>
        <w:jc w:val="both"/>
        <w:rPr>
          <w:rFonts w:cs="Times New Roman"/>
          <w:szCs w:val="24"/>
        </w:rPr>
      </w:pPr>
    </w:p>
    <w:p w:rsidRPr="00D60146" w:rsidR="00A1543E" w:rsidP="00A1543E" w:rsidRDefault="00113B70" w14:paraId="5639D032" w14:textId="5026F6E5">
      <w:pPr>
        <w:pStyle w:val="Vahedeta"/>
        <w:ind w:right="-284"/>
        <w:jc w:val="both"/>
        <w:rPr>
          <w:rFonts w:cs="Times New Roman"/>
          <w:szCs w:val="24"/>
        </w:rPr>
      </w:pPr>
      <w:r>
        <w:rPr>
          <w:rFonts w:cs="Times New Roman"/>
          <w:b/>
          <w:szCs w:val="24"/>
        </w:rPr>
        <w:t>4</w:t>
      </w:r>
      <w:r w:rsidRPr="00D60146" w:rsidR="00A1543E">
        <w:rPr>
          <w:rFonts w:cs="Times New Roman"/>
          <w:szCs w:val="24"/>
        </w:rPr>
        <w:t>) paragrahvi 14 lõikes 1</w:t>
      </w:r>
      <w:r w:rsidRPr="00D60146" w:rsidR="00A1543E">
        <w:rPr>
          <w:rFonts w:cs="Times New Roman"/>
          <w:szCs w:val="24"/>
          <w:vertAlign w:val="superscript"/>
        </w:rPr>
        <w:t>1</w:t>
      </w:r>
      <w:r w:rsidRPr="00D60146" w:rsidR="00A1543E">
        <w:rPr>
          <w:rFonts w:cs="Times New Roman"/>
          <w:szCs w:val="24"/>
        </w:rPr>
        <w:t xml:space="preserve"> asendatakse </w:t>
      </w:r>
      <w:r w:rsidR="00B36BF9">
        <w:rPr>
          <w:rFonts w:cs="Times New Roman"/>
          <w:szCs w:val="24"/>
        </w:rPr>
        <w:t>sõnad</w:t>
      </w:r>
      <w:r w:rsidRPr="00D60146" w:rsidR="00A1543E">
        <w:rPr>
          <w:rFonts w:cs="Times New Roman"/>
          <w:szCs w:val="24"/>
        </w:rPr>
        <w:t xml:space="preserve"> „kooskõlastatult Kaitseväega“ </w:t>
      </w:r>
      <w:r w:rsidR="00B36BF9">
        <w:rPr>
          <w:rFonts w:cs="Times New Roman"/>
          <w:szCs w:val="24"/>
        </w:rPr>
        <w:t>sõnadega</w:t>
      </w:r>
      <w:r w:rsidRPr="00D60146" w:rsidR="00A1543E">
        <w:rPr>
          <w:rFonts w:cs="Times New Roman"/>
          <w:szCs w:val="24"/>
        </w:rPr>
        <w:t xml:space="preserve"> „Kaitseväe nõusolekul“;</w:t>
      </w:r>
    </w:p>
    <w:p w:rsidRPr="00D60146" w:rsidR="00A1543E" w:rsidP="00A1543E" w:rsidRDefault="00A1543E" w14:paraId="02F4F532" w14:textId="77777777">
      <w:pPr>
        <w:pStyle w:val="Vahedeta"/>
        <w:ind w:right="-284"/>
        <w:jc w:val="both"/>
        <w:rPr>
          <w:rFonts w:cs="Times New Roman"/>
          <w:szCs w:val="24"/>
        </w:rPr>
      </w:pPr>
    </w:p>
    <w:p w:rsidRPr="00D60146" w:rsidR="00A1543E" w:rsidP="25246E86" w:rsidRDefault="00113B70" w14:paraId="0A6F2947" w14:textId="01DA8BE2">
      <w:pPr>
        <w:pStyle w:val="Vahedeta"/>
        <w:ind w:right="-284"/>
        <w:jc w:val="both"/>
        <w:rPr>
          <w:rFonts w:cs="Times New Roman"/>
        </w:rPr>
      </w:pPr>
      <w:r w:rsidRPr="25246E86" w:rsidR="00113B70">
        <w:rPr>
          <w:rFonts w:cs="Times New Roman"/>
          <w:b w:val="1"/>
          <w:bCs w:val="1"/>
        </w:rPr>
        <w:t>5</w:t>
      </w:r>
      <w:r w:rsidRPr="25246E86" w:rsidR="00A1543E">
        <w:rPr>
          <w:rFonts w:cs="Times New Roman"/>
        </w:rPr>
        <w:t>) paragrahvi 14</w:t>
      </w:r>
      <w:r w:rsidRPr="25246E86" w:rsidR="00A1543E">
        <w:rPr>
          <w:rFonts w:cs="Times New Roman"/>
          <w:vertAlign w:val="superscript"/>
        </w:rPr>
        <w:t>1</w:t>
      </w:r>
      <w:r w:rsidRPr="25246E86" w:rsidR="00A1543E">
        <w:rPr>
          <w:rFonts w:cs="Times New Roman"/>
        </w:rPr>
        <w:t xml:space="preserve"> täiendatakse l</w:t>
      </w:r>
      <w:commentRangeStart w:id="814697181"/>
      <w:r w:rsidRPr="25246E86" w:rsidR="00A1543E">
        <w:rPr>
          <w:rFonts w:cs="Times New Roman"/>
        </w:rPr>
        <w:t>õikega 4</w:t>
      </w:r>
      <w:r w:rsidRPr="25246E86" w:rsidR="00A1543E">
        <w:rPr>
          <w:rFonts w:cs="Times New Roman"/>
          <w:vertAlign w:val="superscript"/>
        </w:rPr>
        <w:t>1</w:t>
      </w:r>
      <w:commentRangeEnd w:id="814697181"/>
      <w:r>
        <w:rPr>
          <w:rStyle w:val="CommentReference"/>
        </w:rPr>
        <w:commentReference w:id="814697181"/>
      </w:r>
      <w:r w:rsidRPr="25246E86" w:rsidR="00A1543E">
        <w:rPr>
          <w:rFonts w:cs="Times New Roman"/>
        </w:rPr>
        <w:t xml:space="preserve"> järgmises sõnastuses:</w:t>
      </w:r>
    </w:p>
    <w:p w:rsidRPr="00D60146" w:rsidR="00A1543E" w:rsidP="00A1543E" w:rsidRDefault="00A1543E" w14:paraId="658F3F6B" w14:textId="77777777">
      <w:pPr>
        <w:pStyle w:val="Vahedeta"/>
        <w:ind w:right="-284"/>
        <w:jc w:val="both"/>
        <w:rPr>
          <w:rFonts w:cs="Times New Roman"/>
          <w:szCs w:val="24"/>
        </w:rPr>
      </w:pPr>
    </w:p>
    <w:p w:rsidRPr="00D60146" w:rsidR="00A1543E" w:rsidP="25246E86" w:rsidRDefault="00A1543E" w14:paraId="4380C64D" w14:textId="73F68A2C">
      <w:pPr>
        <w:pStyle w:val="Vahedeta"/>
        <w:ind w:right="-284"/>
        <w:jc w:val="both"/>
        <w:rPr>
          <w:rFonts w:cs="Times New Roman"/>
        </w:rPr>
      </w:pPr>
      <w:r w:rsidRPr="25246E86" w:rsidR="00A1543E">
        <w:rPr>
          <w:rFonts w:cs="Times New Roman"/>
        </w:rPr>
        <w:t>„(4</w:t>
      </w:r>
      <w:r w:rsidRPr="25246E86" w:rsidR="00A1543E">
        <w:rPr>
          <w:rFonts w:cs="Times New Roman"/>
          <w:vertAlign w:val="superscript"/>
        </w:rPr>
        <w:t>1</w:t>
      </w:r>
      <w:r w:rsidRPr="25246E86" w:rsidR="00A1543E">
        <w:rPr>
          <w:rFonts w:cs="Times New Roman"/>
        </w:rPr>
        <w:t>) Käesoleva paragrahvi lõikes 1 nimetatud l</w:t>
      </w:r>
      <w:commentRangeStart w:id="813552274"/>
      <w:r w:rsidRPr="25246E86" w:rsidR="00A1543E">
        <w:rPr>
          <w:rFonts w:cs="Times New Roman"/>
        </w:rPr>
        <w:t>aevaluba võib olla mitmekordne,</w:t>
      </w:r>
      <w:commentRangeEnd w:id="813552274"/>
      <w:r>
        <w:rPr>
          <w:rStyle w:val="CommentReference"/>
        </w:rPr>
        <w:commentReference w:id="813552274"/>
      </w:r>
      <w:r w:rsidRPr="25246E86" w:rsidR="00A1543E">
        <w:rPr>
          <w:rFonts w:cs="Times New Roman"/>
        </w:rPr>
        <w:t xml:space="preserve"> kui tegemist on Euroopa Liidu liikmesriigi või Euroopa Majanduspiirkonna riigi ranniku- ja piirivalve ülesannet täitva või jäämurdetöid tegeva laevaga.“;</w:t>
      </w:r>
    </w:p>
    <w:p w:rsidRPr="00D60146" w:rsidR="00A1543E" w:rsidP="00A1543E" w:rsidRDefault="00A1543E" w14:paraId="3E444BBE" w14:textId="77777777">
      <w:pPr>
        <w:pStyle w:val="Vahedeta"/>
        <w:ind w:right="-284"/>
        <w:jc w:val="both"/>
        <w:rPr>
          <w:rFonts w:cs="Times New Roman"/>
          <w:szCs w:val="24"/>
        </w:rPr>
      </w:pPr>
    </w:p>
    <w:p w:rsidRPr="00D60146" w:rsidR="00A1543E" w:rsidP="00A1543E" w:rsidRDefault="00113B70" w14:paraId="5D1A94B5" w14:textId="383504AA">
      <w:pPr>
        <w:pStyle w:val="Vahedeta"/>
        <w:ind w:right="-284"/>
        <w:jc w:val="both"/>
        <w:rPr>
          <w:rFonts w:cs="Times New Roman"/>
          <w:szCs w:val="24"/>
        </w:rPr>
      </w:pPr>
      <w:r>
        <w:rPr>
          <w:rFonts w:cs="Times New Roman"/>
          <w:b/>
          <w:szCs w:val="24"/>
        </w:rPr>
        <w:t>6</w:t>
      </w:r>
      <w:r w:rsidRPr="00D60146" w:rsidR="00A1543E">
        <w:rPr>
          <w:rFonts w:cs="Times New Roman"/>
          <w:szCs w:val="24"/>
        </w:rPr>
        <w:t>) seadust täiendatakse §-ga 14</w:t>
      </w:r>
      <w:r w:rsidRPr="00D60146" w:rsidR="00A1543E">
        <w:rPr>
          <w:rFonts w:cs="Times New Roman"/>
          <w:szCs w:val="24"/>
          <w:vertAlign w:val="superscript"/>
        </w:rPr>
        <w:t>2</w:t>
      </w:r>
      <w:r w:rsidRPr="00D60146" w:rsidR="00A1543E">
        <w:rPr>
          <w:rFonts w:cs="Times New Roman"/>
          <w:szCs w:val="24"/>
        </w:rPr>
        <w:t xml:space="preserve"> järgmises sõnastuses:</w:t>
      </w:r>
    </w:p>
    <w:p w:rsidRPr="00D60146" w:rsidR="00A1543E" w:rsidP="00A1543E" w:rsidRDefault="00A1543E" w14:paraId="5FC7D80A" w14:textId="77777777">
      <w:pPr>
        <w:pStyle w:val="Vahedeta"/>
        <w:ind w:right="-284"/>
        <w:jc w:val="both"/>
        <w:rPr>
          <w:rFonts w:cs="Times New Roman"/>
          <w:szCs w:val="24"/>
        </w:rPr>
      </w:pPr>
    </w:p>
    <w:p w:rsidRPr="00D60146" w:rsidR="00A1543E" w:rsidP="25246E86" w:rsidRDefault="00A1543E" w14:paraId="10B7F43E" w14:textId="77777777">
      <w:pPr>
        <w:pStyle w:val="Vahedeta"/>
        <w:ind w:right="-284"/>
        <w:jc w:val="both"/>
        <w:rPr>
          <w:rFonts w:cs="Times New Roman"/>
          <w:b w:val="1"/>
          <w:bCs w:val="1"/>
        </w:rPr>
      </w:pPr>
      <w:commentRangeStart w:id="1711931128"/>
      <w:r w:rsidRPr="25246E86" w:rsidR="00A1543E">
        <w:rPr>
          <w:rFonts w:cs="Times New Roman"/>
        </w:rPr>
        <w:t>„</w:t>
      </w:r>
      <w:r w:rsidRPr="25246E86" w:rsidR="00A1543E">
        <w:rPr>
          <w:rFonts w:cs="Times New Roman"/>
          <w:b w:val="1"/>
          <w:bCs w:val="1"/>
        </w:rPr>
        <w:t>§ 14</w:t>
      </w:r>
      <w:r w:rsidRPr="25246E86" w:rsidR="00A1543E">
        <w:rPr>
          <w:rFonts w:cs="Times New Roman"/>
          <w:b w:val="1"/>
          <w:bCs w:val="1"/>
          <w:vertAlign w:val="superscript"/>
        </w:rPr>
        <w:t>2</w:t>
      </w:r>
      <w:r w:rsidRPr="25246E86" w:rsidR="00A1543E">
        <w:rPr>
          <w:rFonts w:cs="Times New Roman"/>
          <w:b w:val="1"/>
          <w:bCs w:val="1"/>
        </w:rPr>
        <w:t xml:space="preserve">. Eesti </w:t>
      </w:r>
      <w:r w:rsidRPr="25246E86" w:rsidR="00A1543E">
        <w:rPr>
          <w:rFonts w:cs="Times New Roman"/>
          <w:b w:val="1"/>
          <w:bCs w:val="1"/>
        </w:rPr>
        <w:t>sise</w:t>
      </w:r>
      <w:r w:rsidRPr="25246E86" w:rsidR="00A1543E">
        <w:rPr>
          <w:rFonts w:cs="Times New Roman"/>
          <w:b w:val="1"/>
          <w:bCs w:val="1"/>
        </w:rPr>
        <w:t>- ja territoriaalmeres taristu ja rajatiste hooldamine ning muud tegevused</w:t>
      </w:r>
      <w:commentRangeEnd w:id="1711931128"/>
      <w:r>
        <w:rPr>
          <w:rStyle w:val="CommentReference"/>
        </w:rPr>
        <w:commentReference w:id="1711931128"/>
      </w:r>
    </w:p>
    <w:p w:rsidRPr="00D60146" w:rsidR="00A1543E" w:rsidP="00A1543E" w:rsidRDefault="00A1543E" w14:paraId="7C21A49E" w14:textId="77777777">
      <w:pPr>
        <w:pStyle w:val="Vahedeta"/>
        <w:ind w:right="-284"/>
        <w:jc w:val="both"/>
        <w:rPr>
          <w:rFonts w:cs="Times New Roman"/>
          <w:szCs w:val="24"/>
        </w:rPr>
      </w:pPr>
    </w:p>
    <w:p w:rsidRPr="00D60146" w:rsidR="00A1543E" w:rsidP="25246E86" w:rsidRDefault="00A1543E" w14:paraId="31B54726" w14:textId="3F0EBE6B">
      <w:pPr>
        <w:pStyle w:val="Vahedeta"/>
        <w:ind w:right="-284"/>
        <w:jc w:val="both"/>
        <w:rPr>
          <w:rFonts w:cs="Times New Roman"/>
        </w:rPr>
      </w:pPr>
      <w:r w:rsidRPr="25246E86" w:rsidR="00A1543E">
        <w:rPr>
          <w:rFonts w:cs="Times New Roman"/>
        </w:rPr>
        <w:t xml:space="preserve">(1) Eesti </w:t>
      </w:r>
      <w:r w:rsidRPr="25246E86" w:rsidR="00A1543E">
        <w:rPr>
          <w:rFonts w:cs="Times New Roman"/>
        </w:rPr>
        <w:t>sise</w:t>
      </w:r>
      <w:r w:rsidRPr="25246E86" w:rsidR="00A1543E">
        <w:rPr>
          <w:rFonts w:cs="Times New Roman"/>
        </w:rPr>
        <w:t xml:space="preserve">- ja territoriaalmeres taristu ja rajatiste hooldamisega seotud tegevused ning muud tegevused, mille tulemusena kogutakse või võidakse koguda andmeid merepõhja kohta, välja arvatud tegevused, mis on nimetatud </w:t>
      </w:r>
      <w:r w:rsidRPr="25246E86" w:rsidR="00B235D0">
        <w:rPr>
          <w:rFonts w:cs="Times New Roman"/>
        </w:rPr>
        <w:t xml:space="preserve">käesoleva seaduse </w:t>
      </w:r>
      <w:r w:rsidRPr="25246E86" w:rsidR="00A1543E">
        <w:rPr>
          <w:rFonts w:cs="Times New Roman"/>
          <w:rPrChange w:author="Kärt Voor - JUSTDIGI" w:date="2025-10-28T10:22:10.55Z" w:id="2047527909">
            <w:rPr>
              <w:rFonts w:cs="Times New Roman"/>
            </w:rPr>
          </w:rPrChange>
        </w:rPr>
        <w:t>§-des 14 ja 14</w:t>
      </w:r>
      <w:r w:rsidRPr="25246E86" w:rsidR="00A1543E">
        <w:rPr>
          <w:rFonts w:cs="Times New Roman"/>
          <w:vertAlign w:val="superscript"/>
          <w:rPrChange w:author="Kärt Voor - JUSTDIGI" w:date="2025-10-28T10:22:10.55Z" w:id="281286235">
            <w:rPr>
              <w:rFonts w:cs="Times New Roman"/>
              <w:vertAlign w:val="superscript"/>
            </w:rPr>
          </w:rPrChange>
        </w:rPr>
        <w:t>1</w:t>
      </w:r>
      <w:r w:rsidRPr="25246E86" w:rsidR="00A1543E">
        <w:rPr>
          <w:rFonts w:cs="Times New Roman"/>
          <w:rPrChange w:author="Kärt Voor - JUSTDIGI" w:date="2025-10-28T10:22:10.55Z" w:id="1216651903">
            <w:rPr>
              <w:rFonts w:cs="Times New Roman"/>
            </w:rPr>
          </w:rPrChange>
        </w:rPr>
        <w:t xml:space="preserve"> või reguleeritud teiste seadustega, </w:t>
      </w:r>
      <w:commentRangeStart w:id="930569780"/>
      <w:r w:rsidRPr="25246E86" w:rsidR="00A1543E">
        <w:rPr>
          <w:rFonts w:cs="Times New Roman"/>
          <w:rPrChange w:author="Kärt Voor - JUSTDIGI" w:date="2025-10-28T10:22:10.55Z" w:id="1902621375">
            <w:rPr>
              <w:rFonts w:cs="Times New Roman"/>
            </w:rPr>
          </w:rPrChange>
        </w:rPr>
        <w:t>on lubatud Kaitseväe nõusolekul</w:t>
      </w:r>
      <w:r w:rsidRPr="25246E86" w:rsidR="00A1543E">
        <w:rPr>
          <w:rFonts w:cs="Times New Roman"/>
        </w:rPr>
        <w:t>.</w:t>
      </w:r>
      <w:commentRangeEnd w:id="930569780"/>
      <w:r>
        <w:rPr>
          <w:rStyle w:val="CommentReference"/>
        </w:rPr>
        <w:commentReference w:id="930569780"/>
      </w:r>
    </w:p>
    <w:p w:rsidRPr="00D60146" w:rsidR="00A1543E" w:rsidP="00A1543E" w:rsidRDefault="00A1543E" w14:paraId="12773920" w14:textId="77777777">
      <w:pPr>
        <w:pStyle w:val="Vahedeta"/>
        <w:ind w:right="-284"/>
        <w:jc w:val="both"/>
        <w:rPr>
          <w:rFonts w:cs="Times New Roman"/>
          <w:szCs w:val="24"/>
        </w:rPr>
      </w:pPr>
    </w:p>
    <w:p w:rsidRPr="00D60146" w:rsidR="00A1543E" w:rsidP="25246E86" w:rsidRDefault="00A1543E" w14:paraId="02D73C92" w14:textId="50BE8952">
      <w:pPr>
        <w:pStyle w:val="Vahedeta"/>
        <w:ind w:right="-284"/>
        <w:jc w:val="both"/>
        <w:rPr>
          <w:rFonts w:cs="Times New Roman"/>
        </w:rPr>
      </w:pPr>
      <w:r w:rsidRPr="25246E86" w:rsidR="00A1543E">
        <w:rPr>
          <w:rFonts w:cs="Times New Roman"/>
        </w:rPr>
        <w:t>(2) Riigiasutused, kes täidavad seaduse</w:t>
      </w:r>
      <w:ins w:author="Kärt Voor - JUSTDIGI" w:date="2025-10-28T10:21:33.746Z" w:id="1745178096">
        <w:r w:rsidRPr="25246E86" w:rsidR="05EAD28E">
          <w:rPr>
            <w:rFonts w:cs="Times New Roman"/>
          </w:rPr>
          <w:t xml:space="preserve">s </w:t>
        </w:r>
      </w:ins>
      <w:del w:author="Kärt Voor - JUSTDIGI" w:date="2025-10-28T10:21:36.415Z" w:id="1759413983">
        <w:r w:rsidRPr="25246E86" w:rsidDel="00A1543E">
          <w:rPr>
            <w:rFonts w:cs="Times New Roman"/>
          </w:rPr>
          <w:delText>ga pandud</w:delText>
        </w:r>
      </w:del>
      <w:ins w:author="Kärt Voor - JUSTDIGI" w:date="2025-10-28T10:21:37.393Z" w:id="1172279047">
        <w:r w:rsidRPr="25246E86" w:rsidR="44A86CD1">
          <w:rPr>
            <w:rFonts w:cs="Times New Roman"/>
          </w:rPr>
          <w:t>sätestatud</w:t>
        </w:r>
      </w:ins>
      <w:r w:rsidRPr="25246E86" w:rsidR="00A1543E">
        <w:rPr>
          <w:rFonts w:cs="Times New Roman"/>
        </w:rPr>
        <w:t xml:space="preserve"> ülesandeid merel, teavitavad Kaitseväge iga kuu esimeseks kuupäevaks selle kuu tegevustest, mis on seotud merelise taristu, mõõte- ja uurimissüsteemide ning navigatsioonimärgistuse paigalduse ja hooldustööde ning meremõõdistustega.</w:t>
      </w:r>
    </w:p>
    <w:p w:rsidRPr="00D60146" w:rsidR="00A1543E" w:rsidP="00A1543E" w:rsidRDefault="00A1543E" w14:paraId="163B6C82" w14:textId="77777777">
      <w:pPr>
        <w:pStyle w:val="Vahedeta"/>
        <w:ind w:right="-284"/>
        <w:jc w:val="both"/>
        <w:rPr>
          <w:rFonts w:cs="Times New Roman"/>
          <w:szCs w:val="24"/>
        </w:rPr>
      </w:pPr>
    </w:p>
    <w:p w:rsidRPr="00D60146" w:rsidR="00A1543E" w:rsidP="25246E86" w:rsidRDefault="00A1543E" w14:paraId="00BE64F0" w14:textId="77777777">
      <w:pPr>
        <w:pStyle w:val="Vahedeta"/>
        <w:ind w:right="-284"/>
        <w:jc w:val="both"/>
        <w:rPr>
          <w:rFonts w:cs="Times New Roman"/>
        </w:rPr>
      </w:pPr>
      <w:r w:rsidRPr="25246E86" w:rsidR="00A1543E">
        <w:rPr>
          <w:rFonts w:cs="Times New Roman"/>
        </w:rPr>
        <w:t xml:space="preserve">(3) Taristu ja rajatiste hooldamisega seotud tegevusteks loa taotlemise ja andmise korra, loa taotlemise vormi ning </w:t>
      </w:r>
      <w:commentRangeStart w:id="1160344391"/>
      <w:r w:rsidRPr="25246E86" w:rsidR="00A1543E">
        <w:rPr>
          <w:rFonts w:cs="Times New Roman"/>
        </w:rPr>
        <w:t xml:space="preserve">esitatavate andmete loetelu </w:t>
      </w:r>
      <w:commentRangeEnd w:id="1160344391"/>
      <w:r>
        <w:rPr>
          <w:rStyle w:val="CommentReference"/>
        </w:rPr>
        <w:commentReference w:id="1160344391"/>
      </w:r>
      <w:r w:rsidRPr="25246E86" w:rsidR="00A1543E">
        <w:rPr>
          <w:rFonts w:cs="Times New Roman"/>
        </w:rPr>
        <w:t>kehtestab riigikaitse korraldamise valdkonna eest vastutav minister määrusega.</w:t>
      </w:r>
    </w:p>
    <w:p w:rsidRPr="00D60146" w:rsidR="00A1543E" w:rsidP="00A1543E" w:rsidRDefault="00A1543E" w14:paraId="23330E07" w14:textId="77777777">
      <w:pPr>
        <w:pStyle w:val="Vahedeta"/>
        <w:ind w:right="-284"/>
        <w:jc w:val="both"/>
        <w:rPr>
          <w:rFonts w:cs="Times New Roman"/>
          <w:szCs w:val="24"/>
        </w:rPr>
      </w:pPr>
    </w:p>
    <w:p w:rsidR="00A1543E" w:rsidP="00A1543E" w:rsidRDefault="00A1543E" w14:paraId="78ADD6EA" w14:textId="3805C552">
      <w:pPr>
        <w:pStyle w:val="Vahedeta"/>
        <w:ind w:right="-284"/>
        <w:jc w:val="both"/>
        <w:rPr>
          <w:rFonts w:cs="Times New Roman"/>
          <w:szCs w:val="24"/>
        </w:rPr>
      </w:pPr>
      <w:r w:rsidRPr="00D60146">
        <w:rPr>
          <w:rFonts w:cs="Times New Roman"/>
          <w:szCs w:val="24"/>
        </w:rPr>
        <w:t>(4) Käesoleva paragrahvi lõikes 1 nimetatud tegevuste puhul on Kaitseväel õigus küsida pildi, video või helina salvestatud andmete koopiat.“.</w:t>
      </w:r>
    </w:p>
    <w:p w:rsidR="00CF519D" w:rsidP="00A1543E" w:rsidRDefault="00CF519D" w14:paraId="506FB022" w14:textId="77777777">
      <w:pPr>
        <w:pStyle w:val="Vahedeta"/>
        <w:ind w:right="-284"/>
        <w:jc w:val="both"/>
        <w:rPr>
          <w:rFonts w:cs="Times New Roman"/>
          <w:szCs w:val="24"/>
        </w:rPr>
      </w:pPr>
    </w:p>
    <w:p w:rsidRPr="00CF519D" w:rsidR="00CF519D" w:rsidP="00CF519D" w:rsidRDefault="00CF519D" w14:paraId="3268B2F1" w14:textId="789F821B">
      <w:pPr>
        <w:pStyle w:val="Vahedeta"/>
        <w:ind w:right="-284"/>
        <w:rPr>
          <w:rFonts w:cs="Times New Roman"/>
          <w:b/>
        </w:rPr>
      </w:pPr>
      <w:r w:rsidRPr="00CF519D">
        <w:rPr>
          <w:rFonts w:cs="Times New Roman"/>
          <w:b/>
        </w:rPr>
        <w:t>§ 8. Tervishoiuteenuste korraldamise seadus</w:t>
      </w:r>
      <w:r>
        <w:rPr>
          <w:rFonts w:cs="Times New Roman"/>
          <w:b/>
        </w:rPr>
        <w:t>e</w:t>
      </w:r>
      <w:r w:rsidRPr="00CF519D">
        <w:rPr>
          <w:rFonts w:cs="Times New Roman"/>
          <w:b/>
          <w:vertAlign w:val="superscript"/>
        </w:rPr>
        <w:t>1</w:t>
      </w:r>
      <w:r>
        <w:rPr>
          <w:rFonts w:cs="Times New Roman"/>
          <w:b/>
          <w:vertAlign w:val="superscript"/>
        </w:rPr>
        <w:t xml:space="preserve"> </w:t>
      </w:r>
      <w:r>
        <w:rPr>
          <w:rFonts w:cs="Times New Roman"/>
          <w:b/>
        </w:rPr>
        <w:t>muutmine</w:t>
      </w:r>
    </w:p>
    <w:p w:rsidRPr="00CF519D" w:rsidR="00CF519D" w:rsidP="00CF519D" w:rsidRDefault="00CF519D" w14:paraId="75A59540" w14:textId="77777777">
      <w:pPr>
        <w:pStyle w:val="Vahedeta"/>
        <w:ind w:right="-284"/>
        <w:jc w:val="both"/>
        <w:rPr>
          <w:rFonts w:cs="Times New Roman"/>
          <w:b/>
          <w:vertAlign w:val="superscript"/>
        </w:rPr>
      </w:pPr>
    </w:p>
    <w:p w:rsidRPr="00CF519D" w:rsidR="00CF519D" w:rsidP="00CF519D" w:rsidRDefault="00CF519D" w14:paraId="6C5B9FF3" w14:textId="77777777">
      <w:pPr>
        <w:pStyle w:val="Vahedeta"/>
        <w:ind w:right="-284"/>
        <w:jc w:val="both"/>
        <w:rPr>
          <w:rFonts w:cs="Times New Roman"/>
        </w:rPr>
      </w:pPr>
      <w:r w:rsidRPr="00CF519D">
        <w:rPr>
          <w:rFonts w:cs="Times New Roman"/>
        </w:rPr>
        <w:t>Tervisehoiuteenuste korraldamise seaduse § 52 lõiget 1 täiendatakse punktiga 7</w:t>
      </w:r>
      <w:r w:rsidRPr="00CF519D">
        <w:rPr>
          <w:rFonts w:cs="Times New Roman"/>
          <w:vertAlign w:val="superscript"/>
        </w:rPr>
        <w:t>2</w:t>
      </w:r>
      <w:r w:rsidRPr="00CF519D">
        <w:rPr>
          <w:rFonts w:cs="Times New Roman"/>
        </w:rPr>
        <w:t> järgmises sõnastuses: </w:t>
      </w:r>
    </w:p>
    <w:p w:rsidRPr="00CF519D" w:rsidR="00CF519D" w:rsidP="00CF519D" w:rsidRDefault="00CF519D" w14:paraId="1214161B" w14:textId="77777777">
      <w:pPr>
        <w:pStyle w:val="Vahedeta"/>
        <w:ind w:right="-284"/>
        <w:jc w:val="both"/>
        <w:rPr>
          <w:rFonts w:cs="Times New Roman"/>
        </w:rPr>
      </w:pPr>
      <w:commentRangeStart w:id="1811589173"/>
      <w:r w:rsidRPr="25246E86" w:rsidR="00CF519D">
        <w:rPr>
          <w:rFonts w:cs="Times New Roman"/>
        </w:rPr>
        <w:t>„7</w:t>
      </w:r>
      <w:r w:rsidRPr="25246E86" w:rsidR="00CF519D">
        <w:rPr>
          <w:rFonts w:cs="Times New Roman"/>
          <w:vertAlign w:val="superscript"/>
        </w:rPr>
        <w:t>2</w:t>
      </w:r>
      <w:r w:rsidRPr="25246E86" w:rsidR="00CF519D">
        <w:rPr>
          <w:rFonts w:cs="Times New Roman"/>
        </w:rPr>
        <w:t>) sõjavangidele tervishoiuteenuste osutamise korraldamist riigikaitseseaduse § 87</w:t>
      </w:r>
      <w:r w:rsidRPr="25246E86" w:rsidR="00CF519D">
        <w:rPr>
          <w:rFonts w:cs="Times New Roman"/>
          <w:vertAlign w:val="superscript"/>
        </w:rPr>
        <w:t>11</w:t>
      </w:r>
      <w:r w:rsidRPr="25246E86" w:rsidR="00CF519D">
        <w:rPr>
          <w:rFonts w:cs="Times New Roman"/>
        </w:rPr>
        <w:t xml:space="preserve"> lõike 1 alusel.“. </w:t>
      </w:r>
      <w:commentRangeEnd w:id="1811589173"/>
      <w:r>
        <w:rPr>
          <w:rStyle w:val="CommentReference"/>
        </w:rPr>
        <w:commentReference w:id="1811589173"/>
      </w:r>
    </w:p>
    <w:p w:rsidR="00CF519D" w:rsidP="00CF519D" w:rsidRDefault="00CF519D" w14:paraId="3F314F2A" w14:textId="77777777">
      <w:pPr>
        <w:pStyle w:val="Vahedeta"/>
        <w:ind w:right="-284"/>
        <w:jc w:val="both"/>
        <w:rPr>
          <w:rFonts w:cs="Times New Roman"/>
        </w:rPr>
      </w:pPr>
    </w:p>
    <w:p w:rsidR="00541828" w:rsidP="776DF801" w:rsidRDefault="776DF801" w14:paraId="5B8B1B09" w14:textId="120BDD43">
      <w:pPr>
        <w:pStyle w:val="Vahedeta"/>
        <w:ind w:right="-284"/>
        <w:jc w:val="both"/>
        <w:rPr>
          <w:rFonts w:cs="Times New Roman"/>
          <w:b/>
          <w:bCs/>
        </w:rPr>
      </w:pPr>
      <w:r w:rsidRPr="776DF801">
        <w:rPr>
          <w:rFonts w:cs="Times New Roman"/>
          <w:b/>
          <w:bCs/>
        </w:rPr>
        <w:t xml:space="preserve">§ </w:t>
      </w:r>
      <w:r w:rsidR="00724FA5">
        <w:rPr>
          <w:rFonts w:cs="Times New Roman"/>
          <w:b/>
          <w:bCs/>
        </w:rPr>
        <w:t>9</w:t>
      </w:r>
      <w:r w:rsidRPr="776DF801">
        <w:rPr>
          <w:rFonts w:cs="Times New Roman"/>
          <w:b/>
          <w:bCs/>
        </w:rPr>
        <w:t>. Vangistusseaduse muutmine</w:t>
      </w:r>
    </w:p>
    <w:p w:rsidR="00541828" w:rsidP="00A1543E" w:rsidRDefault="00541828" w14:paraId="6BD271FD" w14:textId="5DEF75E7">
      <w:pPr>
        <w:pStyle w:val="Vahedeta"/>
        <w:ind w:right="-284"/>
        <w:jc w:val="both"/>
        <w:rPr>
          <w:rFonts w:cs="Times New Roman"/>
          <w:b/>
          <w:szCs w:val="24"/>
        </w:rPr>
      </w:pPr>
    </w:p>
    <w:p w:rsidRPr="002839F1" w:rsidR="007F2736" w:rsidP="007F2736" w:rsidRDefault="007F2736" w14:paraId="7EFC41C0" w14:textId="77777777">
      <w:pPr>
        <w:spacing w:after="0" w:line="240" w:lineRule="auto"/>
        <w:ind w:right="-284"/>
        <w:jc w:val="both"/>
        <w:rPr>
          <w:rFonts w:ascii="Times New Roman" w:hAnsi="Times New Roman" w:cs="Times New Roman"/>
          <w:sz w:val="24"/>
          <w:szCs w:val="24"/>
        </w:rPr>
      </w:pPr>
      <w:r w:rsidRPr="002839F1">
        <w:rPr>
          <w:rFonts w:ascii="Times New Roman" w:hAnsi="Times New Roman" w:cs="Times New Roman"/>
          <w:sz w:val="24"/>
          <w:szCs w:val="24"/>
        </w:rPr>
        <w:t>Vangistusseaduses tehakse järgmised muudatused:</w:t>
      </w:r>
    </w:p>
    <w:p w:rsidR="007F2736" w:rsidP="007F2736" w:rsidRDefault="007F2736" w14:paraId="2E735E75" w14:textId="77777777">
      <w:pPr>
        <w:pStyle w:val="Vahedeta"/>
        <w:ind w:right="-284"/>
        <w:jc w:val="both"/>
        <w:rPr>
          <w:rFonts w:cs="Times New Roman"/>
          <w:b/>
          <w:szCs w:val="24"/>
        </w:rPr>
      </w:pPr>
    </w:p>
    <w:p w:rsidRPr="002839F1" w:rsidR="007F2736" w:rsidP="007F2736" w:rsidRDefault="007F2736" w14:paraId="1AFB8426" w14:textId="77777777">
      <w:pPr>
        <w:spacing w:after="0" w:line="240" w:lineRule="auto"/>
        <w:ind w:right="-284"/>
        <w:jc w:val="both"/>
        <w:rPr>
          <w:rFonts w:ascii="Times New Roman" w:hAnsi="Times New Roman" w:cs="Times New Roman"/>
          <w:sz w:val="24"/>
          <w:szCs w:val="24"/>
        </w:rPr>
      </w:pPr>
      <w:r w:rsidRPr="00CF519D">
        <w:rPr>
          <w:rFonts w:ascii="Times New Roman" w:hAnsi="Times New Roman" w:cs="Times New Roman"/>
          <w:b/>
          <w:sz w:val="24"/>
          <w:szCs w:val="24"/>
        </w:rPr>
        <w:t>1)</w:t>
      </w:r>
      <w:r w:rsidRPr="002839F1">
        <w:rPr>
          <w:rFonts w:ascii="Times New Roman" w:hAnsi="Times New Roman" w:cs="Times New Roman"/>
          <w:sz w:val="24"/>
          <w:szCs w:val="24"/>
        </w:rPr>
        <w:t xml:space="preserve"> paragrahvi 5</w:t>
      </w:r>
      <w:r w:rsidRPr="002839F1">
        <w:rPr>
          <w:rFonts w:ascii="Times New Roman" w:hAnsi="Times New Roman" w:cs="Times New Roman"/>
          <w:sz w:val="24"/>
          <w:szCs w:val="24"/>
          <w:vertAlign w:val="superscript"/>
        </w:rPr>
        <w:t>1</w:t>
      </w:r>
      <w:r w:rsidRPr="002839F1">
        <w:rPr>
          <w:rFonts w:ascii="Times New Roman" w:hAnsi="Times New Roman" w:cs="Times New Roman"/>
          <w:sz w:val="24"/>
          <w:szCs w:val="24"/>
        </w:rPr>
        <w:t xml:space="preserve"> lõiget 1 täiendatakse p</w:t>
      </w:r>
      <w:r>
        <w:rPr>
          <w:rFonts w:ascii="Times New Roman" w:hAnsi="Times New Roman" w:cs="Times New Roman"/>
          <w:sz w:val="24"/>
          <w:szCs w:val="24"/>
        </w:rPr>
        <w:t>unktiga 8 järgmises sõnastuses:</w:t>
      </w:r>
    </w:p>
    <w:p w:rsidRPr="00541828" w:rsidR="007F2736" w:rsidP="007F2736" w:rsidRDefault="007F2736" w14:paraId="3E0970E2" w14:textId="77777777">
      <w:pPr>
        <w:pStyle w:val="Vahedeta"/>
        <w:ind w:right="-284"/>
        <w:jc w:val="both"/>
        <w:rPr>
          <w:rFonts w:cs="Times New Roman"/>
          <w:szCs w:val="24"/>
        </w:rPr>
      </w:pPr>
    </w:p>
    <w:p w:rsidR="007F2736" w:rsidP="007F2736" w:rsidRDefault="007F2736" w14:paraId="0B3C6818" w14:textId="4FE3ED9A">
      <w:pPr>
        <w:pStyle w:val="Vahedeta"/>
        <w:ind w:right="-284"/>
        <w:jc w:val="both"/>
        <w:rPr>
          <w:rFonts w:cs="Times New Roman"/>
          <w:szCs w:val="24"/>
        </w:rPr>
      </w:pPr>
      <w:r w:rsidRPr="00541828">
        <w:rPr>
          <w:rFonts w:cs="Times New Roman"/>
          <w:szCs w:val="24"/>
        </w:rPr>
        <w:t>„</w:t>
      </w:r>
      <w:r w:rsidRPr="00BE2C9C">
        <w:rPr>
          <w:rFonts w:cs="Times New Roman"/>
          <w:szCs w:val="24"/>
        </w:rPr>
        <w:t>8</w:t>
      </w:r>
      <w:r>
        <w:rPr>
          <w:rFonts w:cs="Times New Roman"/>
          <w:szCs w:val="24"/>
        </w:rPr>
        <w:t xml:space="preserve">) </w:t>
      </w:r>
      <w:r w:rsidRPr="005D70BE">
        <w:rPr>
          <w:rFonts w:cs="Times New Roman"/>
          <w:szCs w:val="24"/>
        </w:rPr>
        <w:t>pidada arvestust</w:t>
      </w:r>
      <w:r>
        <w:rPr>
          <w:rFonts w:cs="Times New Roman"/>
          <w:szCs w:val="24"/>
        </w:rPr>
        <w:t xml:space="preserve"> riigikaitseseaduse</w:t>
      </w:r>
      <w:r w:rsidRPr="009C7920">
        <w:rPr>
          <w:rFonts w:cs="Times New Roman"/>
          <w:szCs w:val="24"/>
        </w:rPr>
        <w:t xml:space="preserve"> §-s 87</w:t>
      </w:r>
      <w:r>
        <w:rPr>
          <w:rFonts w:cs="Times New Roman"/>
          <w:szCs w:val="24"/>
          <w:vertAlign w:val="superscript"/>
        </w:rPr>
        <w:t>8</w:t>
      </w:r>
      <w:r w:rsidRPr="009C7920">
        <w:rPr>
          <w:rFonts w:cs="Times New Roman"/>
          <w:szCs w:val="24"/>
        </w:rPr>
        <w:t xml:space="preserve"> nimetatud sõjavangide kinnipidamise üle</w:t>
      </w:r>
      <w:r>
        <w:rPr>
          <w:rFonts w:cs="Times New Roman"/>
          <w:szCs w:val="24"/>
        </w:rPr>
        <w:t>.“</w:t>
      </w:r>
      <w:r w:rsidR="003F3621">
        <w:rPr>
          <w:rFonts w:cs="Times New Roman"/>
          <w:szCs w:val="24"/>
        </w:rPr>
        <w:t>;</w:t>
      </w:r>
    </w:p>
    <w:p w:rsidR="007F2736" w:rsidP="007F2736" w:rsidRDefault="007F2736" w14:paraId="277219F7" w14:textId="77777777">
      <w:pPr>
        <w:pStyle w:val="Vahedeta"/>
        <w:ind w:right="-284"/>
        <w:jc w:val="both"/>
        <w:rPr>
          <w:rFonts w:cs="Times New Roman"/>
        </w:rPr>
      </w:pPr>
    </w:p>
    <w:p w:rsidRPr="009C7920" w:rsidR="007F2736" w:rsidP="007F2736" w:rsidRDefault="007F2736" w14:paraId="5F5AE9E0" w14:textId="761F110C">
      <w:pPr>
        <w:pStyle w:val="Vahedeta"/>
        <w:jc w:val="both"/>
        <w:rPr>
          <w:rFonts w:cs="Times New Roman"/>
        </w:rPr>
      </w:pPr>
      <w:r w:rsidRPr="00CF519D">
        <w:rPr>
          <w:rFonts w:cs="Times New Roman"/>
          <w:b/>
        </w:rPr>
        <w:t>2)</w:t>
      </w:r>
      <w:r w:rsidRPr="009C7920">
        <w:rPr>
          <w:rFonts w:cs="Times New Roman"/>
        </w:rPr>
        <w:t xml:space="preserve"> paragrahvi 5</w:t>
      </w:r>
      <w:r w:rsidRPr="009C7920">
        <w:rPr>
          <w:rFonts w:cs="Times New Roman"/>
          <w:vertAlign w:val="superscript"/>
        </w:rPr>
        <w:t xml:space="preserve">3 </w:t>
      </w:r>
      <w:r w:rsidRPr="009C7920">
        <w:rPr>
          <w:rFonts w:cs="Times New Roman"/>
        </w:rPr>
        <w:t>lõiget 1 täiendatakse punktiga 20 järgmises sõnastuses:</w:t>
      </w:r>
    </w:p>
    <w:p w:rsidRPr="009C7920" w:rsidR="007F2736" w:rsidP="007F2736" w:rsidRDefault="007F2736" w14:paraId="3DCB2BB7" w14:textId="77777777">
      <w:pPr>
        <w:pStyle w:val="Vahedeta"/>
        <w:jc w:val="both"/>
        <w:rPr>
          <w:rFonts w:cs="Times New Roman"/>
        </w:rPr>
      </w:pPr>
    </w:p>
    <w:p w:rsidR="007F2736" w:rsidP="007F2736" w:rsidRDefault="007F2736" w14:paraId="3658D031" w14:textId="77777777">
      <w:pPr>
        <w:pStyle w:val="Vahedeta"/>
        <w:ind w:right="-284"/>
        <w:jc w:val="both"/>
        <w:rPr>
          <w:rFonts w:cs="Times New Roman"/>
        </w:rPr>
      </w:pPr>
      <w:r w:rsidRPr="009C7920">
        <w:rPr>
          <w:rFonts w:cs="Times New Roman"/>
        </w:rPr>
        <w:t>„20) andmed sõjavangi, sealhulgas tema auastme, meditsiinilise seisundi, isiklike esemete ja sõjavangi kinnipidamise asjaolude kohta.“.</w:t>
      </w:r>
    </w:p>
    <w:p w:rsidR="776DF801" w:rsidP="776DF801" w:rsidRDefault="776DF801" w14:paraId="32D2E288" w14:textId="645972AB">
      <w:pPr>
        <w:pStyle w:val="Vahedeta"/>
        <w:ind w:right="-284"/>
        <w:jc w:val="both"/>
        <w:rPr>
          <w:rFonts w:cs="Times New Roman"/>
        </w:rPr>
      </w:pPr>
    </w:p>
    <w:p w:rsidRPr="00D60146" w:rsidR="004529DF" w:rsidP="776DF801" w:rsidRDefault="776DF801" w14:paraId="690C4742" w14:textId="572F3DFE">
      <w:pPr>
        <w:pStyle w:val="Vahedeta"/>
        <w:ind w:right="-284"/>
        <w:jc w:val="both"/>
        <w:rPr>
          <w:rFonts w:cs="Times New Roman"/>
          <w:b/>
          <w:bCs/>
        </w:rPr>
      </w:pPr>
      <w:r w:rsidRPr="776DF801">
        <w:rPr>
          <w:rFonts w:cs="Times New Roman"/>
          <w:b/>
          <w:bCs/>
        </w:rPr>
        <w:t xml:space="preserve">§ </w:t>
      </w:r>
      <w:r w:rsidR="00537004">
        <w:rPr>
          <w:rFonts w:cs="Times New Roman"/>
          <w:b/>
          <w:bCs/>
        </w:rPr>
        <w:t>10</w:t>
      </w:r>
      <w:r w:rsidRPr="776DF801">
        <w:rPr>
          <w:rFonts w:cs="Times New Roman"/>
          <w:b/>
          <w:bCs/>
        </w:rPr>
        <w:t>. Seaduse jõustumine</w:t>
      </w:r>
    </w:p>
    <w:p w:rsidRPr="00D60146" w:rsidR="00C407B8" w:rsidP="00DB7013" w:rsidRDefault="00C407B8" w14:paraId="4877DE78" w14:textId="31122B67">
      <w:pPr>
        <w:pStyle w:val="Vahedeta"/>
        <w:ind w:right="-284"/>
        <w:jc w:val="both"/>
        <w:rPr>
          <w:rFonts w:cs="Times New Roman"/>
          <w:b/>
          <w:szCs w:val="24"/>
        </w:rPr>
      </w:pPr>
    </w:p>
    <w:p w:rsidRPr="00D60146" w:rsidR="00C407B8" w:rsidP="00DB7013" w:rsidRDefault="00C407B8" w14:paraId="2117D3E1" w14:textId="31BB09E2">
      <w:pPr>
        <w:pStyle w:val="Vahedeta"/>
        <w:ind w:right="-284"/>
        <w:jc w:val="both"/>
        <w:rPr>
          <w:rFonts w:cs="Times New Roman"/>
          <w:szCs w:val="24"/>
        </w:rPr>
      </w:pPr>
      <w:r w:rsidRPr="00D60146">
        <w:rPr>
          <w:rFonts w:cs="Times New Roman"/>
          <w:szCs w:val="24"/>
        </w:rPr>
        <w:t>Käesolev seadus jõustub 2026. aasta 1. jaanuaril.</w:t>
      </w:r>
    </w:p>
    <w:p w:rsidRPr="00D60146" w:rsidR="004529DF" w:rsidP="00DB7013" w:rsidRDefault="004529DF" w14:paraId="2AABAC5A" w14:textId="5975B94F">
      <w:pPr>
        <w:pStyle w:val="Vahedeta"/>
        <w:ind w:right="-284"/>
        <w:jc w:val="both"/>
        <w:rPr>
          <w:rFonts w:cs="Times New Roman"/>
          <w:szCs w:val="24"/>
        </w:rPr>
      </w:pPr>
    </w:p>
    <w:p w:rsidRPr="00D60146" w:rsidR="00C407B8" w:rsidP="00DB7013" w:rsidRDefault="00C407B8" w14:paraId="1452F2CE" w14:textId="27835E08">
      <w:pPr>
        <w:pStyle w:val="Vahedeta"/>
        <w:ind w:right="-284"/>
        <w:jc w:val="both"/>
        <w:rPr>
          <w:rFonts w:cs="Times New Roman"/>
          <w:szCs w:val="24"/>
        </w:rPr>
      </w:pPr>
    </w:p>
    <w:p w:rsidRPr="00D60146" w:rsidR="00C407B8" w:rsidP="00DB7013" w:rsidRDefault="00C407B8" w14:paraId="75BB2495" w14:textId="77777777">
      <w:pPr>
        <w:pStyle w:val="Vahedeta"/>
        <w:ind w:right="-284"/>
        <w:jc w:val="both"/>
        <w:rPr>
          <w:rFonts w:cs="Times New Roman"/>
          <w:szCs w:val="24"/>
        </w:rPr>
      </w:pPr>
    </w:p>
    <w:p w:rsidRPr="00D60146" w:rsidR="006C64E8" w:rsidP="00DB7013" w:rsidRDefault="00E13CCA" w14:paraId="16FFC187" w14:textId="77777777">
      <w:pPr>
        <w:pStyle w:val="Vahedeta"/>
        <w:ind w:right="-284"/>
        <w:jc w:val="both"/>
        <w:rPr>
          <w:rFonts w:cs="Times New Roman"/>
          <w:szCs w:val="24"/>
        </w:rPr>
      </w:pPr>
      <w:r w:rsidRPr="00D60146">
        <w:rPr>
          <w:rFonts w:cs="Times New Roman"/>
          <w:szCs w:val="24"/>
        </w:rPr>
        <w:t xml:space="preserve">Lauri </w:t>
      </w:r>
      <w:proofErr w:type="spellStart"/>
      <w:r w:rsidRPr="00D60146">
        <w:rPr>
          <w:rFonts w:cs="Times New Roman"/>
          <w:szCs w:val="24"/>
        </w:rPr>
        <w:t>Hussar</w:t>
      </w:r>
      <w:proofErr w:type="spellEnd"/>
    </w:p>
    <w:p w:rsidRPr="00D60146" w:rsidR="006C64E8" w:rsidP="00DB7013" w:rsidRDefault="006C64E8" w14:paraId="6CB020CC" w14:textId="77777777">
      <w:pPr>
        <w:pStyle w:val="Vahedeta"/>
        <w:ind w:right="-284"/>
        <w:jc w:val="both"/>
        <w:rPr>
          <w:rFonts w:cs="Times New Roman"/>
          <w:szCs w:val="24"/>
        </w:rPr>
      </w:pPr>
      <w:r w:rsidRPr="00D60146">
        <w:rPr>
          <w:rFonts w:cs="Times New Roman"/>
          <w:szCs w:val="24"/>
        </w:rPr>
        <w:t>Riigikogu esimees</w:t>
      </w:r>
    </w:p>
    <w:p w:rsidRPr="00D60146" w:rsidR="006C64E8" w:rsidP="00DB7013" w:rsidRDefault="006C64E8" w14:paraId="3BE71A43" w14:textId="77777777">
      <w:pPr>
        <w:pStyle w:val="Vahedeta"/>
        <w:ind w:right="-284"/>
        <w:jc w:val="both"/>
        <w:rPr>
          <w:rFonts w:cs="Times New Roman"/>
          <w:szCs w:val="24"/>
        </w:rPr>
      </w:pPr>
    </w:p>
    <w:p w:rsidRPr="00D60146" w:rsidR="006C64E8" w:rsidP="00DB7013" w:rsidRDefault="006C64E8" w14:paraId="2BE74266" w14:textId="6A47DDA6">
      <w:pPr>
        <w:pStyle w:val="Vahedeta"/>
        <w:pBdr>
          <w:bottom w:val="single" w:color="auto" w:sz="12" w:space="1"/>
        </w:pBdr>
        <w:ind w:right="-284"/>
        <w:jc w:val="both"/>
        <w:rPr>
          <w:rFonts w:cs="Times New Roman"/>
          <w:szCs w:val="24"/>
        </w:rPr>
      </w:pPr>
      <w:r w:rsidRPr="00D60146">
        <w:rPr>
          <w:rFonts w:cs="Times New Roman"/>
          <w:szCs w:val="24"/>
        </w:rPr>
        <w:t>Tallinn, „….“ „.............................“ 202</w:t>
      </w:r>
      <w:r w:rsidRPr="00D60146" w:rsidR="00615EBC">
        <w:rPr>
          <w:rFonts w:cs="Times New Roman"/>
          <w:szCs w:val="24"/>
        </w:rPr>
        <w:t>5</w:t>
      </w:r>
      <w:r w:rsidRPr="00D60146">
        <w:rPr>
          <w:rFonts w:cs="Times New Roman"/>
          <w:szCs w:val="24"/>
        </w:rPr>
        <w:t>. a</w:t>
      </w:r>
      <w:r w:rsidRPr="00D60146" w:rsidR="00B04460">
        <w:rPr>
          <w:rFonts w:cs="Times New Roman"/>
          <w:szCs w:val="24"/>
        </w:rPr>
        <w:t>.</w:t>
      </w:r>
    </w:p>
    <w:p w:rsidRPr="00D60146" w:rsidR="00691E4D" w:rsidP="00DB7013" w:rsidRDefault="00691E4D" w14:paraId="620F186C" w14:textId="77777777">
      <w:pPr>
        <w:pStyle w:val="Vahedeta"/>
        <w:pBdr>
          <w:bottom w:val="single" w:color="auto" w:sz="12" w:space="1"/>
        </w:pBdr>
        <w:ind w:right="-284"/>
        <w:jc w:val="both"/>
        <w:rPr>
          <w:rFonts w:cs="Times New Roman"/>
          <w:szCs w:val="24"/>
        </w:rPr>
      </w:pPr>
    </w:p>
    <w:p w:rsidRPr="00D60146" w:rsidR="00691E4D" w:rsidP="00DB7013" w:rsidRDefault="00691E4D" w14:paraId="069E12E3" w14:textId="7C38473D">
      <w:pPr>
        <w:pStyle w:val="Vahedeta"/>
        <w:ind w:right="-284"/>
        <w:jc w:val="both"/>
        <w:rPr>
          <w:rFonts w:cs="Times New Roman"/>
          <w:szCs w:val="24"/>
        </w:rPr>
      </w:pPr>
    </w:p>
    <w:p w:rsidRPr="00D60146" w:rsidR="006C64E8" w:rsidP="00DB7013" w:rsidRDefault="006C64E8" w14:paraId="12CBF9DC" w14:textId="7F6F8E62">
      <w:pPr>
        <w:pStyle w:val="Vahedeta"/>
        <w:ind w:right="-284"/>
        <w:jc w:val="both"/>
        <w:rPr>
          <w:rFonts w:cs="Times New Roman"/>
          <w:szCs w:val="24"/>
        </w:rPr>
      </w:pPr>
      <w:r w:rsidRPr="00D60146">
        <w:rPr>
          <w:rFonts w:cs="Times New Roman"/>
          <w:szCs w:val="24"/>
        </w:rPr>
        <w:t>Algatab Vabariigi Valitsus „…“ „…………………“ 202</w:t>
      </w:r>
      <w:r w:rsidRPr="00D60146" w:rsidR="00615EBC">
        <w:rPr>
          <w:rFonts w:cs="Times New Roman"/>
          <w:szCs w:val="24"/>
        </w:rPr>
        <w:t>5</w:t>
      </w:r>
      <w:r w:rsidRPr="00D60146">
        <w:rPr>
          <w:rFonts w:cs="Times New Roman"/>
          <w:szCs w:val="24"/>
        </w:rPr>
        <w:t>. a.</w:t>
      </w:r>
    </w:p>
    <w:p w:rsidRPr="00D60146" w:rsidR="006C64E8" w:rsidP="00DB7013" w:rsidRDefault="006C64E8" w14:paraId="363D24F8" w14:textId="77777777">
      <w:pPr>
        <w:pStyle w:val="Vahedeta"/>
        <w:ind w:right="-284"/>
        <w:jc w:val="both"/>
        <w:rPr>
          <w:rFonts w:cs="Times New Roman"/>
          <w:szCs w:val="24"/>
        </w:rPr>
      </w:pPr>
    </w:p>
    <w:p w:rsidRPr="00D60146" w:rsidR="006C64E8" w:rsidP="00DB7013" w:rsidRDefault="006C64E8" w14:paraId="62C012D6" w14:textId="77777777">
      <w:pPr>
        <w:pStyle w:val="Vahedeta"/>
        <w:ind w:right="-284"/>
        <w:jc w:val="both"/>
        <w:rPr>
          <w:rFonts w:cs="Times New Roman"/>
          <w:szCs w:val="24"/>
        </w:rPr>
      </w:pPr>
      <w:r w:rsidRPr="00D60146">
        <w:rPr>
          <w:rFonts w:cs="Times New Roman"/>
          <w:szCs w:val="24"/>
        </w:rPr>
        <w:t>Vabariigi Valitsuse nimel</w:t>
      </w:r>
    </w:p>
    <w:p w:rsidR="006C64E8" w:rsidP="00DB7013" w:rsidRDefault="006C64E8" w14:paraId="7D9F8649" w14:textId="77777777">
      <w:pPr>
        <w:pStyle w:val="Vahedeta"/>
        <w:ind w:right="-284"/>
        <w:jc w:val="both"/>
      </w:pPr>
      <w:r w:rsidRPr="00D60146">
        <w:rPr>
          <w:rFonts w:cs="Times New Roman"/>
          <w:szCs w:val="24"/>
        </w:rPr>
        <w:t>(allkirjastatud d</w:t>
      </w:r>
      <w:r w:rsidRPr="00D612F2">
        <w:t>igitaalselt)</w:t>
      </w:r>
    </w:p>
    <w:sectPr w:rsidR="006C64E8">
      <w:footerReference w:type="default" r:id="rId12"/>
      <w:pgSz w:w="11906" w:h="16838" w:orient="portrait"/>
      <w:pgMar w:top="1417" w:right="1417" w:bottom="1417" w:left="1417"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KJ" w:author="Kärt Voor - JUSTDIGI" w:date="2025-10-20T14:58:08" w:id="333261040">
    <w:p xmlns:w14="http://schemas.microsoft.com/office/word/2010/wordml" xmlns:w="http://schemas.openxmlformats.org/wordprocessingml/2006/main" w:rsidR="7E4A3AF1" w:rsidRDefault="5685B3BB" w14:paraId="77C26D41" w14:textId="36E48F3C">
      <w:pPr>
        <w:pStyle w:val="CommentText"/>
      </w:pPr>
      <w:r>
        <w:rPr>
          <w:rStyle w:val="CommentReference"/>
        </w:rPr>
        <w:annotationRef/>
      </w:r>
      <w:r w:rsidRPr="5B4865D0" w:rsidR="504FBDF9">
        <w:t>Käesoleva EN-ga muudetakse 9 seadust. HÕNTE 35 lg 2 sätestab, kuidas pealkirjastada EN, millega kavandatakse enama kui kolme seaduse muutmine. SK-s loetletakse aga muudetavad seadused tähestiku järjekorras. Seetõttu tõstatame küsimus, millise seaduse muutmine tuleneb EN peaeesmärgist ja paume vastavalt sellele esitada EN pealkiri ja järjestada seadused ka SK-s (vt 1.1. Sisukokkuvõte).</w:t>
      </w:r>
    </w:p>
  </w:comment>
  <w:comment xmlns:w="http://schemas.openxmlformats.org/wordprocessingml/2006/main" w:initials="KJ" w:author="Kärt Voor - JUSTDIGI" w:date="2025-10-23T09:08:02" w:id="1869961255">
    <w:p xmlns:w14="http://schemas.microsoft.com/office/word/2010/wordml" xmlns:w="http://schemas.openxmlformats.org/wordprocessingml/2006/main" w:rsidR="4E4D9F65" w:rsidRDefault="26AEA640" w14:paraId="271B2BA0" w14:textId="41EAE752">
      <w:pPr>
        <w:pStyle w:val="CommentText"/>
      </w:pPr>
      <w:r>
        <w:rPr>
          <w:rStyle w:val="CommentReference"/>
        </w:rPr>
        <w:annotationRef/>
      </w:r>
      <w:r w:rsidRPr="63DDCA08" w:rsidR="5A9BDCDC">
        <w:t>KKS § 50 kuulub 6. ptk-i, mille pealkiri on "Kaitseväe julgeolekuala". Kuivõrd nüüd lisandub ka "Kaitseväe laeva ohutusala", siis tuleb hinnata, kas "julgeolekuala" hõlmab ka KV laeva ohutusala. Kui see ei ole hõlmatud, siis tuleb täiendada ka 6. ptk pealkirja. Vt nt lisatava § 54(2)  pealkirja - ka selles osas tuleb 6. ptk pealkiri üle vaadata ja täpsustada.</w:t>
      </w:r>
    </w:p>
  </w:comment>
  <w:comment xmlns:w="http://schemas.openxmlformats.org/wordprocessingml/2006/main" w:initials="KJ" w:author="Kärt Voor - JUSTDIGI" w:date="2025-10-23T09:09:48" w:id="423612663">
    <w:p xmlns:w14="http://schemas.microsoft.com/office/word/2010/wordml" xmlns:w="http://schemas.openxmlformats.org/wordprocessingml/2006/main" w:rsidR="3ACC807A" w:rsidRDefault="1B3AECA2" w14:paraId="1648BDA0" w14:textId="5F7105FD">
      <w:pPr>
        <w:pStyle w:val="CommentText"/>
      </w:pPr>
      <w:r>
        <w:rPr>
          <w:rStyle w:val="CommentReference"/>
        </w:rPr>
        <w:annotationRef/>
      </w:r>
      <w:r w:rsidRPr="56B8A43F" w:rsidR="1D2062BC">
        <w:t>Palume viia lg 2 §-ks 50(1) ja lg 3 §-ks 50(2), sest KKS § 50 defineerib pealkirja kohaselt julgeolekuala ning normi pealkiri ei võimalda defineerida julgeolekuala vahetut lähedust ja KV laeva ohutusala.</w:t>
      </w:r>
    </w:p>
  </w:comment>
  <w:comment xmlns:w="http://schemas.openxmlformats.org/wordprocessingml/2006/main" w:initials="KJ" w:author="Kärt Voor - JUSTDIGI" w:date="2025-10-23T09:25:03" w:id="166622868">
    <w:p xmlns:w14="http://schemas.microsoft.com/office/word/2010/wordml" xmlns:w="http://schemas.openxmlformats.org/wordprocessingml/2006/main" w:rsidR="2F7F9480" w:rsidRDefault="589D15AC" w14:paraId="2D28247B" w14:textId="438C8669">
      <w:pPr>
        <w:pStyle w:val="CommentText"/>
      </w:pPr>
      <w:r>
        <w:rPr>
          <w:rStyle w:val="CommentReference"/>
        </w:rPr>
        <w:annotationRef/>
      </w:r>
      <w:r w:rsidRPr="46B93FE4" w:rsidR="483E4347">
        <w:t>Või pigem PPA ametniku saabumiseni? Palume normi täpsustada.</w:t>
      </w:r>
    </w:p>
  </w:comment>
  <w:comment xmlns:w="http://schemas.openxmlformats.org/wordprocessingml/2006/main" w:initials="KJ" w:author="Kärt Voor - JUSTDIGI" w:date="2025-10-23T09:35:09" w:id="200608178">
    <w:p xmlns:w14="http://schemas.microsoft.com/office/word/2010/wordml" xmlns:w="http://schemas.openxmlformats.org/wordprocessingml/2006/main" w:rsidR="387F3182" w:rsidRDefault="6F33A938" w14:paraId="67D08158" w14:textId="595C8C1C">
      <w:pPr>
        <w:pStyle w:val="CommentText"/>
      </w:pPr>
      <w:r>
        <w:rPr>
          <w:rStyle w:val="CommentReference"/>
        </w:rPr>
        <w:annotationRef/>
      </w:r>
      <w:r w:rsidRPr="62A6091A" w:rsidR="166CE328">
        <w:t>Lisatav § 54(2) lg 1 loetleb erimeetmed, mida KV kohaldada võib ning lg 6 sätestab, et KV laeva ohutusalas kohaldatakse norme siis, kui sadamas või selle akvatooriumis viibib KV laev. Järgnevad normid ei nimeta aga KV laeva ohutusala - kui need normid ongi mõeldud just julgeolekualal või selle vahetus läheduses viibimisega seoses, siis ei tule norme muuta. Kui aga peaks olema hõlmatud ka KV laeva ohutusala, nt et ka seal saaks kehtestada viibimiskeelu, teha isiku läbivaatust, siis peab see ka normidest lähtuma. Nt nii: (6) Kaitseväe laeva ohutusalas kohaldatakse käesolevas paragrahvis ja §-des 54(3)-54(11) sätestatut Kaitseväe laeva sadamas või sadama akvatooriumis viibimise ajal.</w:t>
      </w:r>
    </w:p>
  </w:comment>
  <w:comment xmlns:w="http://schemas.openxmlformats.org/wordprocessingml/2006/main" w:initials="KJ" w:author="Kärt Voor - JUSTDIGI" w:date="2025-10-23T09:38:36" w:id="939385407">
    <w:p xmlns:w14="http://schemas.microsoft.com/office/word/2010/wordml" xmlns:w="http://schemas.openxmlformats.org/wordprocessingml/2006/main" w:rsidR="272A2D8E" w:rsidRDefault="758EADA6" w14:paraId="102AAD67" w14:textId="159AA38F">
      <w:pPr>
        <w:pStyle w:val="CommentText"/>
      </w:pPr>
      <w:r>
        <w:rPr>
          <w:rStyle w:val="CommentReference"/>
        </w:rPr>
        <w:annotationRef/>
      </w:r>
      <w:r w:rsidRPr="3357BD6F" w:rsidR="15BD746E">
        <w:t xml:space="preserve">Ebaselge, mida see tähendab - kas seda, et võib teha päringu isikut tõendavate dokumentide andmekogusse? Nt: Isikut tõendava dokumendi puudumisel tuvastatakse isik isikut tõendavate dokumentide andmekogu andmete alusel. </w:t>
      </w:r>
    </w:p>
  </w:comment>
  <w:comment xmlns:w="http://schemas.openxmlformats.org/wordprocessingml/2006/main" w:initials="KJ" w:author="Kärt Voor - JUSTDIGI" w:date="2025-10-23T09:38:58" w:id="1002969556">
    <w:p xmlns:w14="http://schemas.microsoft.com/office/word/2010/wordml" xmlns:w="http://schemas.openxmlformats.org/wordprocessingml/2006/main" w:rsidR="5ACC7723" w:rsidRDefault="22F24421" w14:paraId="627FF8CD" w14:textId="28BAA1A1">
      <w:pPr>
        <w:pStyle w:val="CommentText"/>
      </w:pPr>
      <w:r>
        <w:rPr>
          <w:rStyle w:val="CommentReference"/>
        </w:rPr>
        <w:annotationRef/>
      </w:r>
      <w:r w:rsidRPr="5BF6E90D" w:rsidR="699D68A0">
        <w:t>Tuleb piiritleda, millisest andmekogust võib kontrollida.</w:t>
      </w:r>
    </w:p>
  </w:comment>
  <w:comment xmlns:w="http://schemas.openxmlformats.org/wordprocessingml/2006/main" w:initials="KJ" w:author="Kärt Voor - JUSTDIGI" w:date="2025-10-23T09:41:25" w:id="1047985556">
    <w:p xmlns:w14="http://schemas.microsoft.com/office/word/2010/wordml" xmlns:w="http://schemas.openxmlformats.org/wordprocessingml/2006/main" w:rsidR="2FA4DC24" w:rsidRDefault="0CE24680" w14:paraId="26499F49" w14:textId="529A68E4">
      <w:pPr>
        <w:pStyle w:val="CommentText"/>
      </w:pPr>
      <w:r>
        <w:rPr>
          <w:rStyle w:val="CommentReference"/>
        </w:rPr>
        <w:annotationRef/>
      </w:r>
      <w:r w:rsidRPr="0181FF38" w:rsidR="3298242B">
        <w:t>Palume kaaluda, kas sõnastada nii, et kui ei ole ohtu, siis tähistatakse? Vt palun SK-s mõtteid EN § 1 p-i 10 kohta.</w:t>
      </w:r>
    </w:p>
  </w:comment>
  <w:comment xmlns:w="http://schemas.openxmlformats.org/wordprocessingml/2006/main" w:initials="KJ" w:author="Kärt Voor - JUSTDIGI" w:date="2025-10-23T09:49:38" w:id="1242964212">
    <w:p xmlns:w14="http://schemas.microsoft.com/office/word/2010/wordml" xmlns:w="http://schemas.openxmlformats.org/wordprocessingml/2006/main" w:rsidR="2066A8C7" w:rsidRDefault="1A81C31C" w14:paraId="4BE10BBB" w14:textId="1A0FF242">
      <w:pPr>
        <w:pStyle w:val="CommentText"/>
      </w:pPr>
      <w:r>
        <w:rPr>
          <w:rStyle w:val="CommentReference"/>
        </w:rPr>
        <w:annotationRef/>
      </w:r>
      <w:r w:rsidRPr="4E1BBAB2" w:rsidR="596987B9">
        <w:t>Nii on viide täpsem.</w:t>
      </w:r>
    </w:p>
  </w:comment>
  <w:comment xmlns:w="http://schemas.openxmlformats.org/wordprocessingml/2006/main" w:initials="KJ" w:author="Kärt Voor - JUSTDIGI" w:date="2025-10-23T09:51:49" w:id="981027107">
    <w:p xmlns:w14="http://schemas.microsoft.com/office/word/2010/wordml" xmlns:w="http://schemas.openxmlformats.org/wordprocessingml/2006/main" w:rsidR="03EAA520" w:rsidRDefault="054DCADE" w14:paraId="44983909" w14:textId="0D0CED18">
      <w:pPr>
        <w:pStyle w:val="CommentText"/>
      </w:pPr>
      <w:r>
        <w:rPr>
          <w:rStyle w:val="CommentReference"/>
        </w:rPr>
        <w:annotationRef/>
      </w:r>
      <w:r w:rsidRPr="62D5E7B9" w:rsidR="097F235F">
        <w:t>See norm kuulub §-i 54(10), sest sätestab asja hoiule võtmise. Palume normi asukohta muuta.</w:t>
      </w:r>
    </w:p>
  </w:comment>
  <w:comment xmlns:w="http://schemas.openxmlformats.org/wordprocessingml/2006/main" w:initials="KJ" w:author="Kärt Voor - JUSTDIGI" w:date="2025-10-23T09:54:16" w:id="1904823783">
    <w:p xmlns:w14="http://schemas.microsoft.com/office/word/2010/wordml" xmlns:w="http://schemas.openxmlformats.org/wordprocessingml/2006/main" w:rsidR="2A088C80" w:rsidRDefault="582D15ED" w14:paraId="53CC2914" w14:textId="55A8224F">
      <w:pPr>
        <w:pStyle w:val="CommentText"/>
      </w:pPr>
      <w:r>
        <w:rPr>
          <w:rStyle w:val="CommentReference"/>
        </w:rPr>
        <w:annotationRef/>
      </w:r>
      <w:r w:rsidRPr="63D5A037" w:rsidR="4D90B5FB">
        <w:t>Viidatud § 54(7) nimetab "esemeid ja aineid" - palume samu termineid kasutada ka viitamisel.</w:t>
      </w:r>
    </w:p>
  </w:comment>
  <w:comment xmlns:w="http://schemas.openxmlformats.org/wordprocessingml/2006/main" w:initials="KJ" w:author="Kärt Voor - JUSTDIGI" w:date="2025-10-23T10:01:12" w:id="1958367373">
    <w:p xmlns:w14="http://schemas.microsoft.com/office/word/2010/wordml" xmlns:w="http://schemas.openxmlformats.org/wordprocessingml/2006/main" w:rsidR="23B32AE3" w:rsidRDefault="21FF2D73" w14:paraId="121F648E" w14:textId="6A610FD0">
      <w:pPr>
        <w:pStyle w:val="CommentText"/>
      </w:pPr>
      <w:r>
        <w:rPr>
          <w:rStyle w:val="CommentReference"/>
        </w:rPr>
        <w:annotationRef/>
      </w:r>
      <w:r w:rsidRPr="6BD74C59" w:rsidR="737085DA">
        <w:t>Kui isiku kinnipidamine peab olema vajalik ka KV laeva ohutusalas, siis tuleb ka see normis sätestada.</w:t>
      </w:r>
    </w:p>
  </w:comment>
  <w:comment xmlns:w="http://schemas.openxmlformats.org/wordprocessingml/2006/main" w:initials="KJ" w:author="Kärt Voor - JUSTDIGI" w:date="2025-10-23T10:29:43" w:id="982780744">
    <w:p xmlns:w14="http://schemas.microsoft.com/office/word/2010/wordml" xmlns:w="http://schemas.openxmlformats.org/wordprocessingml/2006/main" w:rsidR="37427A9D" w:rsidRDefault="04C51A31" w14:paraId="0CD3C48C" w14:textId="5868E0D8">
      <w:pPr>
        <w:pStyle w:val="CommentText"/>
      </w:pPr>
      <w:r>
        <w:rPr>
          <w:rStyle w:val="CommentReference"/>
        </w:rPr>
        <w:annotationRef/>
      </w:r>
      <w:r w:rsidRPr="6162263C" w:rsidR="7DF4FB20">
        <w:t>Palume täpsustada ka järelevalve liiki (riiklik vs haldusjv).</w:t>
      </w:r>
    </w:p>
  </w:comment>
  <w:comment xmlns:w="http://schemas.openxmlformats.org/wordprocessingml/2006/main" w:initials="KJ" w:author="Kärt Voor - JUSTDIGI" w:date="2025-10-23T10:41:18" w:id="2002876299">
    <w:p xmlns:w14="http://schemas.microsoft.com/office/word/2010/wordml" xmlns:w="http://schemas.openxmlformats.org/wordprocessingml/2006/main" w:rsidR="1A7D2694" w:rsidRDefault="03C2CEC2" w14:paraId="500F210A" w14:textId="61986BF0">
      <w:pPr>
        <w:pStyle w:val="CommentText"/>
      </w:pPr>
      <w:r>
        <w:rPr>
          <w:rStyle w:val="CommentReference"/>
        </w:rPr>
        <w:annotationRef/>
      </w:r>
      <w:r w:rsidRPr="660167DD" w:rsidR="331AF7AB">
        <w:t>SK kohaselt: "Sõidukite all peetakse silmas nii mehitatud kui mehitamata sõiduvahendeid (maa, õhk, vesi)." LS § 2 p 73 defineerib sõiduki:</w:t>
      </w:r>
    </w:p>
    <w:p xmlns:w14="http://schemas.microsoft.com/office/word/2010/wordml" xmlns:w="http://schemas.openxmlformats.org/wordprocessingml/2006/main" w:rsidR="7A665CB0" w:rsidRDefault="66A4AB7B" w14:paraId="448330C1" w14:textId="5E79B085">
      <w:pPr>
        <w:pStyle w:val="CommentText"/>
      </w:pPr>
      <w:r w:rsidRPr="5C85B04F" w:rsidR="1D953541">
        <w:t xml:space="preserve">  73) </w:t>
      </w:r>
      <w:r w:rsidRPr="193913B1" w:rsidR="678148C6">
        <w:rPr>
          <w:b w:val="1"/>
          <w:bCs w:val="1"/>
        </w:rPr>
        <w:t>sõiduk</w:t>
      </w:r>
      <w:r w:rsidRPr="3BB7BB8A" w:rsidR="1FF08F88">
        <w:t xml:space="preserve"> on teel liiklemiseks ettenähtud või teel liiklev seade, mis liigub mootori või muul jõul;</w:t>
      </w:r>
    </w:p>
    <w:p xmlns:w14="http://schemas.microsoft.com/office/word/2010/wordml" xmlns:w="http://schemas.openxmlformats.org/wordprocessingml/2006/main" w:rsidR="70032B4D" w:rsidRDefault="3FC38349" w14:paraId="690EDD16" w14:textId="6F2A8541">
      <w:pPr>
        <w:pStyle w:val="CommentText"/>
      </w:pPr>
    </w:p>
    <w:p xmlns:w14="http://schemas.microsoft.com/office/word/2010/wordml" xmlns:w="http://schemas.openxmlformats.org/wordprocessingml/2006/main" w:rsidR="75DAA78D" w:rsidRDefault="70114765" w14:paraId="0049BAF8" w14:textId="490D4899">
      <w:pPr>
        <w:pStyle w:val="CommentText"/>
      </w:pPr>
      <w:r w:rsidRPr="018DE53E" w:rsidR="430AEE5B">
        <w:t>See tähendab, et LS-i kui üldseaduse definitsioon jääb  KaLS-i jaoks kitsaks ning seetõttu tuleb "sõiduk" KaLS-s defineerida: Sõiduk käesoleva peatüki tähenduses (sest nt KaLS § 71 lg 3 p 1 nimetab ka "sõiduk" ja selles normis mõeldakse just teel liikuvat sõidukit). on.....</w:t>
      </w:r>
    </w:p>
  </w:comment>
  <w:comment xmlns:w="http://schemas.openxmlformats.org/wordprocessingml/2006/main" w:initials="KJ" w:author="Kärt Voor - JUSTDIGI" w:date="2025-10-23T10:44:16" w:id="1501189337">
    <w:p xmlns:w14="http://schemas.microsoft.com/office/word/2010/wordml" xmlns:w="http://schemas.openxmlformats.org/wordprocessingml/2006/main" w:rsidR="58B810A9" w:rsidRDefault="18A94952" w14:paraId="66FB3034" w14:textId="5DF3E53C">
      <w:pPr>
        <w:pStyle w:val="CommentText"/>
      </w:pPr>
      <w:r>
        <w:rPr>
          <w:rStyle w:val="CommentReference"/>
        </w:rPr>
        <w:annotationRef/>
      </w:r>
      <w:r w:rsidRPr="247A29CE" w:rsidR="147593AE">
        <w:t>KaLS § 13 lg 5 sätestab, et "Kaitseliidu ülem annab Kaitseliidu töö korraldamiseks käskkirju." Palume analüüsida, kas KL alaliste julgeolekualade määramine on KL töö korraldamine või on see tegevus sellest laiem. Palume seda SK-s põhjendada ja analüüsida.</w:t>
      </w:r>
    </w:p>
  </w:comment>
  <w:comment xmlns:w="http://schemas.openxmlformats.org/wordprocessingml/2006/main" w:initials="KJ" w:author="Kärt Voor - JUSTDIGI" w:date="2025-10-23T10:50:11" w:id="9881167">
    <w:p xmlns:w14="http://schemas.microsoft.com/office/word/2010/wordml" xmlns:w="http://schemas.openxmlformats.org/wordprocessingml/2006/main" w:rsidR="0E7666BB" w:rsidRDefault="3197B5C5" w14:paraId="1A8628E2" w14:textId="13C8DF59">
      <w:pPr>
        <w:pStyle w:val="CommentText"/>
      </w:pPr>
      <w:r>
        <w:rPr>
          <w:rStyle w:val="CommentReference"/>
        </w:rPr>
        <w:annotationRef/>
      </w:r>
      <w:r w:rsidRPr="315D7A82" w:rsidR="62841992">
        <w:t>Kui arvestate meie EN § 1 p 10 kohta esitatud mõtteid, siis palume ka siin normi sõnastust muuta, et tähistamine ja teavitamine oleks ühetaolised.</w:t>
      </w:r>
    </w:p>
  </w:comment>
  <w:comment xmlns:w="http://schemas.openxmlformats.org/wordprocessingml/2006/main" w:initials="KJ" w:author="Kärt Voor - JUSTDIGI" w:date="2025-10-23T10:54:51" w:id="1741960368">
    <w:p xmlns:w14="http://schemas.microsoft.com/office/word/2010/wordml" xmlns:w="http://schemas.openxmlformats.org/wordprocessingml/2006/main" w:rsidR="7E87B1E7" w:rsidRDefault="59FACF11" w14:paraId="54A77C41" w14:textId="5096EEF0">
      <w:pPr>
        <w:pStyle w:val="CommentText"/>
      </w:pPr>
      <w:r>
        <w:rPr>
          <w:rStyle w:val="CommentReference"/>
        </w:rPr>
        <w:annotationRef/>
      </w:r>
      <w:r w:rsidRPr="71FFBA6E" w:rsidR="05281F9B">
        <w:t>Palume täiendada ka KaLS § 40, mis loetleb erivahenditeks järgnevad: käerauad, sidumisvahendid, teenistuskoer. KorS § 78(1) loetleb erivahendid - millise seal nimetatud erivahendite hulka kuuluvad lg 2 p-des 1-3 nimetatud erivahendid?</w:t>
      </w:r>
    </w:p>
    <w:p xmlns:w14="http://schemas.microsoft.com/office/word/2010/wordml" xmlns:w="http://schemas.openxmlformats.org/wordprocessingml/2006/main" w:rsidR="39EE8AC6" w:rsidRDefault="0C805CAE" w14:paraId="1ADC628C" w14:textId="43FBD4ED">
      <w:pPr>
        <w:pStyle w:val="CommentText"/>
      </w:pPr>
      <w:r w:rsidRPr="0D885748" w:rsidR="57BBC815">
        <w:t>Nt KV erivahendite puhul viidatakse asjakohasele LennS sättele.</w:t>
      </w:r>
    </w:p>
  </w:comment>
  <w:comment xmlns:w="http://schemas.openxmlformats.org/wordprocessingml/2006/main" w:initials="KJ" w:author="Kärt Voor - JUSTDIGI" w:date="2025-10-23T11:11:39" w:id="1088019523">
    <w:p xmlns:w14="http://schemas.microsoft.com/office/word/2010/wordml" xmlns:w="http://schemas.openxmlformats.org/wordprocessingml/2006/main" w:rsidR="014B2E7B" w:rsidRDefault="37D4D5EC" w14:paraId="5843343B" w14:textId="3A415D9D">
      <w:pPr>
        <w:pStyle w:val="CommentText"/>
      </w:pPr>
      <w:r>
        <w:rPr>
          <w:rStyle w:val="CommentReference"/>
        </w:rPr>
        <w:annotationRef/>
      </w:r>
      <w:r w:rsidRPr="49A28F28" w:rsidR="0BC18135">
        <w:t>Palume normi täpsustada, et selguks ka KV teavitamise viis.</w:t>
      </w:r>
    </w:p>
  </w:comment>
  <w:comment xmlns:w="http://schemas.openxmlformats.org/wordprocessingml/2006/main" w:initials="KJ" w:author="Kärt Voor - JUSTDIGI" w:date="2025-10-23T11:19:15" w:id="1147627942">
    <w:p xmlns:w14="http://schemas.microsoft.com/office/word/2010/wordml" xmlns:w="http://schemas.openxmlformats.org/wordprocessingml/2006/main" w:rsidR="290B7759" w:rsidRDefault="45FDD346" w14:paraId="174CB5BD" w14:textId="22E0DC9C">
      <w:pPr>
        <w:pStyle w:val="CommentText"/>
      </w:pPr>
      <w:r>
        <w:rPr>
          <w:rStyle w:val="CommentReference"/>
        </w:rPr>
        <w:annotationRef/>
      </w:r>
      <w:r w:rsidRPr="26455D79" w:rsidR="40BC14E3">
        <w:t>Pealkirjas "lipuriik", normi tekstis "riikkodakondsus" - palume läbivalt kasutada sama asjakohast terminit ja EN muuta.</w:t>
      </w:r>
    </w:p>
  </w:comment>
  <w:comment xmlns:w="http://schemas.openxmlformats.org/wordprocessingml/2006/main" w:initials="KJ" w:author="Kärt Voor - JUSTDIGI" w:date="2025-10-23T11:21:48" w:id="1988666773">
    <w:p xmlns:w14="http://schemas.microsoft.com/office/word/2010/wordml" xmlns:w="http://schemas.openxmlformats.org/wordprocessingml/2006/main" w:rsidR="5796097D" w:rsidRDefault="5F1F3AD0" w14:paraId="0FE07743" w14:textId="09856B03">
      <w:pPr>
        <w:pStyle w:val="CommentText"/>
      </w:pPr>
      <w:r>
        <w:rPr>
          <w:rStyle w:val="CommentReference"/>
        </w:rPr>
        <w:annotationRef/>
      </w:r>
      <w:r w:rsidRPr="0101C4AE" w:rsidR="3648F671">
        <w:t>Normi tekstis "Eesti majandusvöönd", pealkirjas aga "majandusvöönd". Palume ühtlustada.</w:t>
      </w:r>
    </w:p>
  </w:comment>
  <w:comment xmlns:w="http://schemas.openxmlformats.org/wordprocessingml/2006/main" w:initials="KJ" w:author="Kärt Voor - JUSTDIGI" w:date="2025-10-24T14:22:12" w:id="1391564252">
    <w:p xmlns:w14="http://schemas.microsoft.com/office/word/2010/wordml" xmlns:w="http://schemas.openxmlformats.org/wordprocessingml/2006/main" w:rsidR="615CC014" w:rsidRDefault="6FADD9B6" w14:paraId="15BDE0BB" w14:textId="71149AFF">
      <w:pPr>
        <w:pStyle w:val="CommentText"/>
      </w:pPr>
      <w:r>
        <w:rPr>
          <w:rStyle w:val="CommentReference"/>
        </w:rPr>
        <w:annotationRef/>
      </w:r>
      <w:r w:rsidRPr="3027C380" w:rsidR="04AC5D43">
        <w:t>Muudatused tehtud, et norm oleks sarnane lg 3 esimese lausega.</w:t>
      </w:r>
    </w:p>
  </w:comment>
  <w:comment xmlns:w="http://schemas.openxmlformats.org/wordprocessingml/2006/main" w:initials="KJ" w:author="Kärt Voor - JUSTDIGI" w:date="2025-10-24T14:25:17" w:id="1545587012">
    <w:p xmlns:w14="http://schemas.microsoft.com/office/word/2010/wordml" xmlns:w="http://schemas.openxmlformats.org/wordprocessingml/2006/main" w:rsidR="6D6EB72B" w:rsidRDefault="4ABBF74F" w14:paraId="7D07CFAB" w14:textId="18FA0F7F">
      <w:pPr>
        <w:pStyle w:val="CommentText"/>
      </w:pPr>
      <w:r>
        <w:rPr>
          <w:rStyle w:val="CommentReference"/>
        </w:rPr>
        <w:annotationRef/>
      </w:r>
      <w:r w:rsidRPr="5FB472AC" w:rsidR="32749B22">
        <w:t>Kuna SK kohaselt jagatakse sõjalaevade sätted kaheks: 1) nõuded, mis kehtivad kõikidele sõjalaevadele olenemata lipuriigist ja 2) nõuded, mis kehtivad ainult KV ja KL veesõidukite registris olevatele veesõidukitele, siis teeme sõnastusettepaneku, et see ka normist selgelt välja tuleks.</w:t>
      </w:r>
    </w:p>
  </w:comment>
  <w:comment xmlns:w="http://schemas.openxmlformats.org/wordprocessingml/2006/main" w:initials="KJ" w:author="Kärt Voor - JUSTDIGI" w:date="2025-10-27T13:16:33" w:id="1619035940">
    <w:p xmlns:w14="http://schemas.microsoft.com/office/word/2010/wordml" xmlns:w="http://schemas.openxmlformats.org/wordprocessingml/2006/main" w:rsidR="4F627201" w:rsidRDefault="2F111C86" w14:paraId="69238959" w14:textId="2F5E639E">
      <w:pPr>
        <w:pStyle w:val="CommentText"/>
      </w:pPr>
      <w:r>
        <w:rPr>
          <w:rStyle w:val="CommentReference"/>
        </w:rPr>
        <w:annotationRef/>
      </w:r>
      <w:r w:rsidRPr="0D073BC7" w:rsidR="60F7171F">
        <w:t>Kuna on teada kpv - EN jõustumisaeg, siis palume märkida normi asjakohane kuupäev - "...enne 2026. aasta 1. jaanuari tegutsenud  ..... peab olema varustatud.... hiljemalt 2026. aasta 1. juulil."</w:t>
      </w:r>
    </w:p>
  </w:comment>
  <w:comment xmlns:w="http://schemas.openxmlformats.org/wordprocessingml/2006/main" w:initials="KJ" w:author="Kärt Voor - JUSTDIGI" w:date="2025-10-28T11:53:57" w:id="819893246">
    <w:p xmlns:w14="http://schemas.microsoft.com/office/word/2010/wordml" xmlns:w="http://schemas.openxmlformats.org/wordprocessingml/2006/main" w:rsidR="6B7E8041" w:rsidRDefault="241DC698" w14:paraId="6FF1D9ED" w14:textId="75334474">
      <w:pPr>
        <w:pStyle w:val="CommentText"/>
      </w:pPr>
      <w:r>
        <w:rPr>
          <w:rStyle w:val="CommentReference"/>
        </w:rPr>
        <w:annotationRef/>
      </w:r>
      <w:r w:rsidRPr="3A8F9024" w:rsidR="53441F95">
        <w:t xml:space="preserve">SK: " </w:t>
      </w:r>
      <w:r w:rsidRPr="492A5E42" w:rsidR="05359B3F">
        <w:rPr>
          <w:b w:val="1"/>
          <w:bCs w:val="1"/>
          <w:u w:val="single"/>
        </w:rPr>
        <w:t>Distsiplinaarmenetluste</w:t>
      </w:r>
      <w:r w:rsidRPr="1963BEAB" w:rsidR="00339839">
        <w:t xml:space="preserve"> puhul juhindutakse eelnõukohase RiKS § 87(10) järgi kaitseväeteenistuse seaduse alusel kehtestatud Kaitseväe distsiplinaarmäärustikust.". </w:t>
      </w:r>
    </w:p>
    <w:p xmlns:w14="http://schemas.microsoft.com/office/word/2010/wordml" xmlns:w="http://schemas.openxmlformats.org/wordprocessingml/2006/main" w:rsidR="7322491E" w:rsidRDefault="37D9FAA5" w14:paraId="4BC76930" w14:textId="00869189">
      <w:pPr>
        <w:pStyle w:val="CommentText"/>
      </w:pPr>
      <w:r w:rsidRPr="7D579FC6" w:rsidR="2EAF5A4E">
        <w:t>EN ja SK ei ole kooskõlas. Palume mõlemaid täpsustada, et oleks selge, millise seaduse distsiplinaarmenetluse sätteid rakendatakse.</w:t>
      </w:r>
    </w:p>
    <w:p xmlns:w14="http://schemas.microsoft.com/office/word/2010/wordml" xmlns:w="http://schemas.openxmlformats.org/wordprocessingml/2006/main" w:rsidR="42A8571E" w:rsidRDefault="0B88DAE7" w14:paraId="23500631" w14:textId="18DCB6A4">
      <w:pPr>
        <w:pStyle w:val="CommentText"/>
      </w:pPr>
    </w:p>
  </w:comment>
  <w:comment xmlns:w="http://schemas.openxmlformats.org/wordprocessingml/2006/main" w:initials="KJ" w:author="Kärt Voor - JUSTDIGI" w:date="2025-10-28T12:06:31" w:id="814697181">
    <w:p xmlns:w14="http://schemas.microsoft.com/office/word/2010/wordml" xmlns:w="http://schemas.openxmlformats.org/wordprocessingml/2006/main" w:rsidR="18170718" w:rsidRDefault="3F3C4007" w14:paraId="5A39CF3B" w14:textId="1C061277">
      <w:pPr>
        <w:pStyle w:val="CommentText"/>
      </w:pPr>
      <w:r>
        <w:rPr>
          <w:rStyle w:val="CommentReference"/>
        </w:rPr>
        <w:annotationRef/>
      </w:r>
      <w:r w:rsidRPr="105E967B" w:rsidR="2CF4DACD">
        <w:t>Palume täiendada lg-ga1(2),</w:t>
      </w:r>
    </w:p>
  </w:comment>
  <w:comment xmlns:w="http://schemas.openxmlformats.org/wordprocessingml/2006/main" w:initials="KJ" w:author="Kärt Voor - JUSTDIGI" w:date="2025-10-28T12:09:35" w:id="623027520">
    <w:p xmlns:w14="http://schemas.microsoft.com/office/word/2010/wordml" xmlns:w="http://schemas.openxmlformats.org/wordprocessingml/2006/main" w:rsidR="566D4999" w:rsidRDefault="697B97D7" w14:paraId="73A1738F" w14:textId="6E83BBA3">
      <w:pPr>
        <w:pStyle w:val="CommentText"/>
      </w:pPr>
      <w:r>
        <w:rPr>
          <w:rStyle w:val="CommentReference"/>
        </w:rPr>
        <w:annotationRef/>
      </w:r>
      <w:r w:rsidRPr="4557553D" w:rsidR="716AA2EA">
        <w:t>Palume SK-s selgitada, miks ei ole vol.norm imperatiivne "kehtestab". Küsimus tekib, sest rak-akti kavand (ptk pealkirjadega) on esitatud, seega saab eeldata, et selline rak-akt kehtestatakse.</w:t>
      </w:r>
    </w:p>
    <w:p xmlns:w14="http://schemas.microsoft.com/office/word/2010/wordml" xmlns:w="http://schemas.openxmlformats.org/wordprocessingml/2006/main" w:rsidR="6CC9A227" w:rsidRDefault="6E2E0708" w14:paraId="11523DE7" w14:textId="362B7D6A">
      <w:pPr>
        <w:pStyle w:val="CommentText"/>
      </w:pPr>
      <w:r w:rsidRPr="193A7644" w:rsidR="7B223419">
        <w:t>Lisaks: kui imperatiivse vol.normi trafaretne sõnastus on teema, kehtestaja ja akt, siis "võib" puhul on see järjekord teine - kehtestaja, akt ja teema, praegusel juhul:</w:t>
      </w:r>
    </w:p>
    <w:p xmlns:w14="http://schemas.microsoft.com/office/word/2010/wordml" xmlns:w="http://schemas.openxmlformats.org/wordprocessingml/2006/main" w:rsidR="1112981F" w:rsidRDefault="156BE74F" w14:paraId="0B52D8E6" w14:textId="2E0FD355">
      <w:pPr>
        <w:pStyle w:val="CommentText"/>
      </w:pPr>
      <w:r w:rsidRPr="746E8F5D" w:rsidR="39592925">
        <w:t>Vabariigi Valitsus võib määrusega kehtestada käesoleva paragrahvi lõikes 1 nimetatud tervishoiuteenuste osutamise korraldamise tingimused ja korra.</w:t>
      </w:r>
    </w:p>
    <w:p xmlns:w14="http://schemas.microsoft.com/office/word/2010/wordml" xmlns:w="http://schemas.openxmlformats.org/wordprocessingml/2006/main" w:rsidR="382FF635" w:rsidRDefault="36A1B5EB" w14:paraId="685B7DFA" w14:textId="5627A2B1">
      <w:pPr>
        <w:pStyle w:val="CommentText"/>
      </w:pPr>
    </w:p>
  </w:comment>
  <w:comment xmlns:w="http://schemas.openxmlformats.org/wordprocessingml/2006/main" w:initials="KJ" w:author="Kärt Voor - JUSTDIGI" w:date="2025-10-28T12:14:10" w:id="813552274">
    <w:p xmlns:w14="http://schemas.microsoft.com/office/word/2010/wordml" xmlns:w="http://schemas.openxmlformats.org/wordprocessingml/2006/main" w:rsidR="2CAEC93C" w:rsidRDefault="0C74A4B2" w14:paraId="3EF2EF60" w14:textId="1FBCA27F">
      <w:pPr>
        <w:pStyle w:val="CommentText"/>
      </w:pPr>
      <w:r>
        <w:rPr>
          <w:rStyle w:val="CommentReference"/>
        </w:rPr>
        <w:annotationRef/>
      </w:r>
      <w:r w:rsidRPr="648582D1" w:rsidR="6A4FA66A">
        <w:t>SK-s märgitakse, et " Kui eelnõukohane säte jõustub, võib liikmesriik või EMP riik taotleda nendele laevadele nn aastase laevaloa, mis vähendab muu hulgas Välisministeeriumi ametniku, EL-i liikmesriigi ja EMP riigi vastava ametniku töökoormust, samuti nende asutuste, kes loa taotlusi kooskõlastavad (nt PPA, Kaitsevägi)."</w:t>
      </w:r>
    </w:p>
    <w:p xmlns:w14="http://schemas.microsoft.com/office/word/2010/wordml" xmlns:w="http://schemas.openxmlformats.org/wordprocessingml/2006/main" w:rsidR="524D0196" w:rsidRDefault="2B9E2F71" w14:paraId="328254E8" w14:textId="2BF8ECA5">
      <w:pPr>
        <w:pStyle w:val="CommentText"/>
      </w:pPr>
    </w:p>
    <w:p xmlns:w14="http://schemas.microsoft.com/office/word/2010/wordml" xmlns:w="http://schemas.openxmlformats.org/wordprocessingml/2006/main" w:rsidR="4B04B43E" w:rsidRDefault="0219E9A1" w14:paraId="3BC9EB79" w14:textId="2B3F44C4">
      <w:pPr>
        <w:pStyle w:val="CommentText"/>
      </w:pPr>
      <w:r w:rsidRPr="043FDCFC" w:rsidR="563280F4">
        <w:t>Seega ei täpne öelda, et aastane laevaluba on sama, mis mitmekordne laevaluba - palume normi täpsustada, et selguks, et teatud juhul antakse laevaluba aastaks ehk laeva sisenemisele kordadele ei ole piiranguid.</w:t>
      </w:r>
    </w:p>
  </w:comment>
  <w:comment xmlns:w="http://schemas.openxmlformats.org/wordprocessingml/2006/main" w:initials="KJ" w:author="Kärt Voor - JUSTDIGI" w:date="2025-10-28T12:19:04" w:id="1711931128">
    <w:p xmlns:w14="http://schemas.microsoft.com/office/word/2010/wordml" xmlns:w="http://schemas.openxmlformats.org/wordprocessingml/2006/main" w:rsidR="345F4936" w:rsidRDefault="1EF4DA75" w14:paraId="5DC96921" w14:textId="7910D2A7">
      <w:pPr>
        <w:pStyle w:val="CommentText"/>
      </w:pPr>
      <w:r>
        <w:rPr>
          <w:rStyle w:val="CommentReference"/>
        </w:rPr>
        <w:annotationRef/>
      </w:r>
      <w:r w:rsidRPr="155DB7C7" w:rsidR="31B692F2">
        <w:t>Lisatav norm kuulub ptk-i, mille pealkiri on "Piirirežiim" ning § 8 sätestab, millised tegevused piirirežiimiga kindlaks määratakse. Kui taristu ja rajatiste hooldamine ning muud tegevused on osa piirirežiimist, siis tuleb täiendada ka RiPS §-i 8. et ka sellised tegevused oleksid selles normis nimetatud. Kui aga need tegevused ei ole osa piirirežiimist, siis ei sobi regulatsioon 2. ptk ja regulatsioon tuleb kavandada sisuliselt sobivasse asukohta.</w:t>
      </w:r>
    </w:p>
  </w:comment>
  <w:comment xmlns:w="http://schemas.openxmlformats.org/wordprocessingml/2006/main" w:initials="KJ" w:author="Kärt Voor - JUSTDIGI" w:date="2025-10-28T13:11:35" w:id="1811589173">
    <w:p xmlns:w14="http://schemas.microsoft.com/office/word/2010/wordml" xmlns:w="http://schemas.openxmlformats.org/wordprocessingml/2006/main" w:rsidR="36A51BB4" w:rsidRDefault="21C0900F" w14:paraId="48822647" w14:textId="6D8E45F5">
      <w:pPr>
        <w:pStyle w:val="CommentText"/>
      </w:pPr>
      <w:r>
        <w:rPr>
          <w:rStyle w:val="CommentReference"/>
        </w:rPr>
        <w:annotationRef/>
      </w:r>
      <w:r w:rsidRPr="68E23940" w:rsidR="4EB103DE">
        <w:t>Sobib lg-ks 2(5), et järgneks eriolukorrale, COVID-le, hädaolukorrale ja sõjas haavata saanud isikutega seoses. Palume normi asukohta muuta.</w:t>
      </w:r>
    </w:p>
  </w:comment>
  <w:comment xmlns:w="http://schemas.openxmlformats.org/wordprocessingml/2006/main" w:initials="KJ" w:author="Kärt Voor - JUSTDIGI" w:date="2025-10-28T13:15:38" w:id="739426961">
    <w:p xmlns:w14="http://schemas.microsoft.com/office/word/2010/wordml" xmlns:w="http://schemas.openxmlformats.org/wordprocessingml/2006/main" w:rsidR="656B0E14" w:rsidRDefault="60802117" w14:paraId="62717C74" w14:textId="06F08E07">
      <w:pPr>
        <w:pStyle w:val="CommentText"/>
      </w:pPr>
      <w:r>
        <w:rPr>
          <w:rStyle w:val="CommentReference"/>
        </w:rPr>
        <w:annotationRef/>
      </w:r>
      <w:r w:rsidRPr="64C995E2" w:rsidR="0FEAFD13">
        <w:t>Kuivõrd määruse kavand on lisatud, siis ei ole põhjust "võib kehtestada" kasutamiseks ja tuleks märkida imperatiivne "kehtestab".</w:t>
      </w:r>
    </w:p>
  </w:comment>
  <w:comment xmlns:w="http://schemas.openxmlformats.org/wordprocessingml/2006/main" w:initials="KJ" w:author="Kärt Voor - JUSTDIGI" w:date="2025-10-28T13:19:03" w:id="1160344391">
    <w:p xmlns:w14="http://schemas.microsoft.com/office/word/2010/wordml" xmlns:w="http://schemas.openxmlformats.org/wordprocessingml/2006/main" w:rsidR="44623277" w:rsidRDefault="574F5297" w14:paraId="16CE15D2" w14:textId="158FB80E">
      <w:pPr>
        <w:pStyle w:val="CommentText"/>
      </w:pPr>
      <w:r>
        <w:rPr>
          <w:rStyle w:val="CommentReference"/>
        </w:rPr>
        <w:annotationRef/>
      </w:r>
      <w:r w:rsidRPr="34CD6D32" w:rsidR="284B4815">
        <w:t>Rakendusakti kavandi pealkirjast ei nähtu "esitatavate andmete loetelu", palume rak-akti pealkirja täiendada.</w:t>
      </w:r>
    </w:p>
  </w:comment>
  <w:comment xmlns:w="http://schemas.openxmlformats.org/wordprocessingml/2006/main" w:initials="KJ" w:author="Kärt Voor - JUSTDIGI" w:date="2025-10-28T13:21:07" w:id="930569780">
    <w:p xmlns:w14="http://schemas.microsoft.com/office/word/2010/wordml" xmlns:w="http://schemas.openxmlformats.org/wordprocessingml/2006/main" w:rsidR="0C604A9A" w:rsidRDefault="5E876704" w14:paraId="1E301402" w14:textId="71F49646">
      <w:pPr>
        <w:pStyle w:val="CommentText"/>
      </w:pPr>
      <w:r>
        <w:rPr>
          <w:rStyle w:val="CommentReference"/>
        </w:rPr>
        <w:annotationRef/>
      </w:r>
      <w:r w:rsidRPr="5D858179" w:rsidR="42AF4425">
        <w:t xml:space="preserve">Rak-akti § 2 sätestab, et loa andmise või loa andmisest keeldumise otsuse teeb KV 5 tp jooksul. SeadusEN tuleb täiendada ka normidega, mis reguleerivad loa taotlemist ja selle andmist, sh ka aega, mille jooksul KV otsuse teeb. </w:t>
      </w:r>
    </w:p>
    <w:p xmlns:w14="http://schemas.microsoft.com/office/word/2010/wordml" xmlns:w="http://schemas.openxmlformats.org/wordprocessingml/2006/main" w:rsidR="20115B6C" w:rsidRDefault="2BB69B08" w14:paraId="0D67B3AD" w14:textId="2F195F4A">
      <w:pPr>
        <w:pStyle w:val="CommentText"/>
      </w:pPr>
      <w:r w:rsidRPr="11D2B9D9" w:rsidR="3E4CC3BD">
        <w:t>Samuti on väär kasutada "nõusolekul", sest sisuliselt KV annab loa. Palume EN täiendada ja parandada.</w:t>
      </w:r>
    </w:p>
  </w:comment>
  <w:comment xmlns:w="http://schemas.openxmlformats.org/wordprocessingml/2006/main" w:initials="KJ" w:author="Kärt Voor - JUSTDIGI" w:date="2025-10-28T13:22:04" w:id="711547305">
    <w:p xmlns:w14="http://schemas.microsoft.com/office/word/2010/wordml" xmlns:w="http://schemas.openxmlformats.org/wordprocessingml/2006/main" w:rsidR="10D5FE37" w:rsidRDefault="27272306" w14:paraId="5B302898" w14:textId="10910F4F">
      <w:pPr>
        <w:pStyle w:val="CommentText"/>
      </w:pPr>
      <w:r>
        <w:rPr>
          <w:rStyle w:val="CommentReference"/>
        </w:rPr>
        <w:annotationRef/>
      </w:r>
      <w:r w:rsidRPr="0916ECDF" w:rsidR="2CE528FE">
        <w:t>Vt palun märkust kooskõlastuskirjas ja jätta see muutmispunkt välja.</w:t>
      </w:r>
    </w:p>
  </w:comment>
</w:comments>
</file>

<file path=word/commentsExtended.xml><?xml version="1.0" encoding="utf-8"?>
<w15:commentsEx xmlns:mc="http://schemas.openxmlformats.org/markup-compatibility/2006" xmlns:w15="http://schemas.microsoft.com/office/word/2012/wordml" mc:Ignorable="w15">
  <w15:commentEx w15:done="0" w15:paraId="77C26D41"/>
  <w15:commentEx w15:done="0" w15:paraId="69238959"/>
  <w15:commentEx w15:done="0" w15:paraId="271B2BA0"/>
  <w15:commentEx w15:done="0" w15:paraId="1648BDA0"/>
  <w15:commentEx w15:done="0" w15:paraId="2D28247B"/>
  <w15:commentEx w15:done="0" w15:paraId="67D08158"/>
  <w15:commentEx w15:done="0" w15:paraId="102AAD67"/>
  <w15:commentEx w15:done="0" w15:paraId="627FF8CD"/>
  <w15:commentEx w15:done="0" w15:paraId="26499F49"/>
  <w15:commentEx w15:done="0" w15:paraId="4BE10BBB"/>
  <w15:commentEx w15:done="0" w15:paraId="44983909"/>
  <w15:commentEx w15:done="0" w15:paraId="53CC2914"/>
  <w15:commentEx w15:done="0" w15:paraId="121F648E"/>
  <w15:commentEx w15:done="0" w15:paraId="0CD3C48C"/>
  <w15:commentEx w15:done="0" w15:paraId="0049BAF8"/>
  <w15:commentEx w15:done="0" w15:paraId="66FB3034"/>
  <w15:commentEx w15:done="0" w15:paraId="1A8628E2"/>
  <w15:commentEx w15:done="0" w15:paraId="1ADC628C"/>
  <w15:commentEx w15:done="0" w15:paraId="5843343B"/>
  <w15:commentEx w15:done="0" w15:paraId="174CB5BD"/>
  <w15:commentEx w15:done="0" w15:paraId="0FE07743"/>
  <w15:commentEx w15:done="0" w15:paraId="15BDE0BB"/>
  <w15:commentEx w15:done="0" w15:paraId="7D07CFAB"/>
  <w15:commentEx w15:done="0" w15:paraId="23500631"/>
  <w15:commentEx w15:done="0" w15:paraId="5A39CF3B"/>
  <w15:commentEx w15:done="0" w15:paraId="685B7DFA"/>
  <w15:commentEx w15:done="0" w15:paraId="3BC9EB79"/>
  <w15:commentEx w15:done="0" w15:paraId="5DC96921"/>
  <w15:commentEx w15:done="0" w15:paraId="48822647"/>
  <w15:commentEx w15:done="0" w15:paraId="62717C74"/>
  <w15:commentEx w15:done="0" w15:paraId="16CE15D2"/>
  <w15:commentEx w15:done="0" w15:paraId="0D67B3AD"/>
  <w15:commentEx w15:done="0" w15:paraId="5B302898"/>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4A48434" w16cex:dateUtc="2025-10-20T11:58:08.497Z"/>
  <w16cex:commentExtensible w16cex:durableId="25281A5D" w16cex:dateUtc="2025-10-27T11:16:33.57Z"/>
  <w16cex:commentExtensible w16cex:durableId="07B1E0CD" w16cex:dateUtc="2025-10-23T06:08:02.78Z"/>
  <w16cex:commentExtensible w16cex:durableId="5F77B60F" w16cex:dateUtc="2025-10-23T06:09:48.227Z"/>
  <w16cex:commentExtensible w16cex:durableId="19B59645" w16cex:dateUtc="2025-10-23T06:25:03.431Z"/>
  <w16cex:commentExtensible w16cex:durableId="47D00B23" w16cex:dateUtc="2025-10-23T06:35:09.999Z"/>
  <w16cex:commentExtensible w16cex:durableId="14EB624A" w16cex:dateUtc="2025-10-23T06:38:36.429Z"/>
  <w16cex:commentExtensible w16cex:durableId="3F084BC6" w16cex:dateUtc="2025-10-23T06:38:58.257Z"/>
  <w16cex:commentExtensible w16cex:durableId="3C72DDD9" w16cex:dateUtc="2025-10-23T06:41:25.114Z"/>
  <w16cex:commentExtensible w16cex:durableId="5CB9A298" w16cex:dateUtc="2025-10-23T06:49:38.42Z"/>
  <w16cex:commentExtensible w16cex:durableId="7A9D9CCC" w16cex:dateUtc="2025-10-23T06:51:49.962Z"/>
  <w16cex:commentExtensible w16cex:durableId="2BBEAF03" w16cex:dateUtc="2025-10-23T06:54:16.939Z"/>
  <w16cex:commentExtensible w16cex:durableId="2077DC03" w16cex:dateUtc="2025-10-23T07:01:12.966Z"/>
  <w16cex:commentExtensible w16cex:durableId="738E1669" w16cex:dateUtc="2025-10-23T07:29:43.298Z"/>
  <w16cex:commentExtensible w16cex:durableId="08927872" w16cex:dateUtc="2025-10-23T07:41:18.237Z"/>
  <w16cex:commentExtensible w16cex:durableId="2593B24C" w16cex:dateUtc="2025-10-23T07:44:16.822Z"/>
  <w16cex:commentExtensible w16cex:durableId="6AC09166" w16cex:dateUtc="2025-10-23T07:50:11.746Z"/>
  <w16cex:commentExtensible w16cex:durableId="38CA2951" w16cex:dateUtc="2025-10-23T07:54:51.897Z"/>
  <w16cex:commentExtensible w16cex:durableId="05E8263B" w16cex:dateUtc="2025-10-23T08:11:39.198Z"/>
  <w16cex:commentExtensible w16cex:durableId="0D6BD79B" w16cex:dateUtc="2025-10-23T08:19:15.135Z"/>
  <w16cex:commentExtensible w16cex:durableId="58754AFB" w16cex:dateUtc="2025-10-23T08:21:48.882Z"/>
  <w16cex:commentExtensible w16cex:durableId="1A520054" w16cex:dateUtc="2025-10-24T11:22:12.544Z"/>
  <w16cex:commentExtensible w16cex:durableId="74AFCDBD" w16cex:dateUtc="2025-10-24T11:25:17.81Z"/>
  <w16cex:commentExtensible w16cex:durableId="0BD071C7" w16cex:dateUtc="2025-10-28T09:53:57.295Z"/>
  <w16cex:commentExtensible w16cex:durableId="7728FAB7" w16cex:dateUtc="2025-10-28T10:06:31.341Z"/>
  <w16cex:commentExtensible w16cex:durableId="306F234F" w16cex:dateUtc="2025-10-28T10:09:35.538Z"/>
  <w16cex:commentExtensible w16cex:durableId="37D64691" w16cex:dateUtc="2025-10-28T10:14:10.926Z"/>
  <w16cex:commentExtensible w16cex:durableId="2BAEE190" w16cex:dateUtc="2025-10-28T10:19:04.17Z"/>
  <w16cex:commentExtensible w16cex:durableId="003247A2" w16cex:dateUtc="2025-10-28T11:11:35.835Z"/>
  <w16cex:commentExtensible w16cex:durableId="77860FBF" w16cex:dateUtc="2025-10-28T11:15:38.582Z"/>
  <w16cex:commentExtensible w16cex:durableId="3AED44E7" w16cex:dateUtc="2025-10-28T11:19:03.399Z"/>
  <w16cex:commentExtensible w16cex:durableId="6C285C87" w16cex:dateUtc="2025-10-28T11:21:07.98Z"/>
  <w16cex:commentExtensible w16cex:durableId="3D54366F" w16cex:dateUtc="2025-10-28T11:22:04.162Z"/>
</w16cex:commentsExtensible>
</file>

<file path=word/commentsIds.xml><?xml version="1.0" encoding="utf-8"?>
<w16cid:commentsIds xmlns:mc="http://schemas.openxmlformats.org/markup-compatibility/2006" xmlns:w16cid="http://schemas.microsoft.com/office/word/2016/wordml/cid" mc:Ignorable="w16cid">
  <w16cid:commentId w16cid:paraId="77C26D41" w16cid:durableId="44A48434"/>
  <w16cid:commentId w16cid:paraId="271B2BA0" w16cid:durableId="07B1E0CD"/>
  <w16cid:commentId w16cid:paraId="1648BDA0" w16cid:durableId="5F77B60F"/>
  <w16cid:commentId w16cid:paraId="2D28247B" w16cid:durableId="19B59645"/>
  <w16cid:commentId w16cid:paraId="67D08158" w16cid:durableId="47D00B23"/>
  <w16cid:commentId w16cid:paraId="102AAD67" w16cid:durableId="14EB624A"/>
  <w16cid:commentId w16cid:paraId="627FF8CD" w16cid:durableId="3F084BC6"/>
  <w16cid:commentId w16cid:paraId="26499F49" w16cid:durableId="3C72DDD9"/>
  <w16cid:commentId w16cid:paraId="4BE10BBB" w16cid:durableId="5CB9A298"/>
  <w16cid:commentId w16cid:paraId="44983909" w16cid:durableId="7A9D9CCC"/>
  <w16cid:commentId w16cid:paraId="53CC2914" w16cid:durableId="2BBEAF03"/>
  <w16cid:commentId w16cid:paraId="121F648E" w16cid:durableId="2077DC03"/>
  <w16cid:commentId w16cid:paraId="0CD3C48C" w16cid:durableId="738E1669"/>
  <w16cid:commentId w16cid:paraId="0049BAF8" w16cid:durableId="08927872"/>
  <w16cid:commentId w16cid:paraId="66FB3034" w16cid:durableId="2593B24C"/>
  <w16cid:commentId w16cid:paraId="1A8628E2" w16cid:durableId="6AC09166"/>
  <w16cid:commentId w16cid:paraId="1ADC628C" w16cid:durableId="38CA2951"/>
  <w16cid:commentId w16cid:paraId="5843343B" w16cid:durableId="05E8263B"/>
  <w16cid:commentId w16cid:paraId="174CB5BD" w16cid:durableId="0D6BD79B"/>
  <w16cid:commentId w16cid:paraId="0FE07743" w16cid:durableId="58754AFB"/>
  <w16cid:commentId w16cid:paraId="15BDE0BB" w16cid:durableId="1A520054"/>
  <w16cid:commentId w16cid:paraId="7D07CFAB" w16cid:durableId="74AFCDBD"/>
  <w16cid:commentId w16cid:paraId="69238959" w16cid:durableId="25281A5D"/>
  <w16cid:commentId w16cid:paraId="23500631" w16cid:durableId="0BD071C7"/>
  <w16cid:commentId w16cid:paraId="5A39CF3B" w16cid:durableId="7728FAB7"/>
  <w16cid:commentId w16cid:paraId="685B7DFA" w16cid:durableId="306F234F"/>
  <w16cid:commentId w16cid:paraId="3BC9EB79" w16cid:durableId="37D64691"/>
  <w16cid:commentId w16cid:paraId="5DC96921" w16cid:durableId="2BAEE190"/>
  <w16cid:commentId w16cid:paraId="48822647" w16cid:durableId="003247A2"/>
  <w16cid:commentId w16cid:paraId="62717C74" w16cid:durableId="77860FBF"/>
  <w16cid:commentId w16cid:paraId="16CE15D2" w16cid:durableId="3AED44E7"/>
  <w16cid:commentId w16cid:paraId="0D67B3AD" w16cid:durableId="6C285C87"/>
  <w16cid:commentId w16cid:paraId="5B302898" w16cid:durableId="3D54366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E2534" w:rsidP="00B30137" w:rsidRDefault="00FE2534" w14:paraId="1C7B141E" w14:textId="77777777">
      <w:pPr>
        <w:spacing w:after="0" w:line="240" w:lineRule="auto"/>
      </w:pPr>
      <w:r>
        <w:separator/>
      </w:r>
    </w:p>
  </w:endnote>
  <w:endnote w:type="continuationSeparator" w:id="0">
    <w:p w:rsidR="00FE2534" w:rsidP="00B30137" w:rsidRDefault="00FE2534" w14:paraId="281285AC" w14:textId="77777777">
      <w:pPr>
        <w:spacing w:after="0" w:line="240" w:lineRule="auto"/>
      </w:pPr>
      <w:r>
        <w:continuationSeparator/>
      </w:r>
    </w:p>
  </w:endnote>
  <w:endnote w:type="continuationNotice" w:id="1">
    <w:p w:rsidR="00FE2534" w:rsidRDefault="00FE2534" w14:paraId="0FF641D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3809842"/>
      <w:docPartObj>
        <w:docPartGallery w:val="Page Numbers (Bottom of Page)"/>
        <w:docPartUnique/>
      </w:docPartObj>
    </w:sdtPr>
    <w:sdtEndPr>
      <w:rPr>
        <w:rFonts w:ascii="Times New Roman" w:hAnsi="Times New Roman" w:cs="Times New Roman"/>
        <w:sz w:val="24"/>
        <w:szCs w:val="24"/>
      </w:rPr>
    </w:sdtEndPr>
    <w:sdtContent>
      <w:sdt>
        <w:sdtPr>
          <w:id w:val="-1769616900"/>
          <w:docPartObj>
            <w:docPartGallery w:val="Page Numbers (Top of Page)"/>
            <w:docPartUnique/>
          </w:docPartObj>
        </w:sdtPr>
        <w:sdtEndPr>
          <w:rPr>
            <w:rFonts w:ascii="Times New Roman" w:hAnsi="Times New Roman" w:cs="Times New Roman"/>
            <w:sz w:val="24"/>
            <w:szCs w:val="24"/>
          </w:rPr>
        </w:sdtEndPr>
        <w:sdtContent>
          <w:p w:rsidRPr="00D94845" w:rsidR="00E827F7" w:rsidP="00B30137" w:rsidRDefault="00E827F7" w14:paraId="6BB9F2F2" w14:textId="4A306EF3">
            <w:pPr>
              <w:pStyle w:val="Jalus"/>
              <w:jc w:val="right"/>
              <w:rPr>
                <w:rFonts w:ascii="Times New Roman" w:hAnsi="Times New Roman" w:cs="Times New Roman"/>
                <w:sz w:val="24"/>
                <w:szCs w:val="24"/>
              </w:rPr>
            </w:pPr>
            <w:r w:rsidRPr="00D94845">
              <w:rPr>
                <w:rFonts w:ascii="Times New Roman" w:hAnsi="Times New Roman" w:cs="Times New Roman"/>
                <w:bCs/>
                <w:sz w:val="24"/>
                <w:szCs w:val="24"/>
              </w:rPr>
              <w:fldChar w:fldCharType="begin"/>
            </w:r>
            <w:r w:rsidRPr="00D94845">
              <w:rPr>
                <w:rFonts w:ascii="Times New Roman" w:hAnsi="Times New Roman" w:cs="Times New Roman"/>
                <w:bCs/>
                <w:sz w:val="24"/>
                <w:szCs w:val="24"/>
              </w:rPr>
              <w:instrText xml:space="preserve"> PAGE </w:instrText>
            </w:r>
            <w:r w:rsidRPr="00D94845">
              <w:rPr>
                <w:rFonts w:ascii="Times New Roman" w:hAnsi="Times New Roman" w:cs="Times New Roman"/>
                <w:bCs/>
                <w:sz w:val="24"/>
                <w:szCs w:val="24"/>
              </w:rPr>
              <w:fldChar w:fldCharType="separate"/>
            </w:r>
            <w:r w:rsidR="00B818F8">
              <w:rPr>
                <w:rFonts w:ascii="Times New Roman" w:hAnsi="Times New Roman" w:cs="Times New Roman"/>
                <w:bCs/>
                <w:noProof/>
                <w:sz w:val="24"/>
                <w:szCs w:val="24"/>
              </w:rPr>
              <w:t>2</w:t>
            </w:r>
            <w:r w:rsidRPr="00D94845">
              <w:rPr>
                <w:rFonts w:ascii="Times New Roman" w:hAnsi="Times New Roman" w:cs="Times New Roman"/>
                <w:bCs/>
                <w:sz w:val="24"/>
                <w:szCs w:val="24"/>
              </w:rPr>
              <w:fldChar w:fldCharType="end"/>
            </w:r>
            <w:r w:rsidRPr="00D94845">
              <w:rPr>
                <w:rFonts w:ascii="Times New Roman" w:hAnsi="Times New Roman" w:cs="Times New Roman"/>
                <w:bCs/>
                <w:sz w:val="24"/>
                <w:szCs w:val="24"/>
              </w:rPr>
              <w:t>/</w:t>
            </w:r>
            <w:r w:rsidRPr="00D94845">
              <w:rPr>
                <w:rFonts w:ascii="Times New Roman" w:hAnsi="Times New Roman" w:cs="Times New Roman"/>
                <w:bCs/>
                <w:sz w:val="24"/>
                <w:szCs w:val="24"/>
              </w:rPr>
              <w:fldChar w:fldCharType="begin"/>
            </w:r>
            <w:r w:rsidRPr="00D94845">
              <w:rPr>
                <w:rFonts w:ascii="Times New Roman" w:hAnsi="Times New Roman" w:cs="Times New Roman"/>
                <w:bCs/>
                <w:sz w:val="24"/>
                <w:szCs w:val="24"/>
              </w:rPr>
              <w:instrText xml:space="preserve"> NUMPAGES  </w:instrText>
            </w:r>
            <w:r w:rsidRPr="00D94845">
              <w:rPr>
                <w:rFonts w:ascii="Times New Roman" w:hAnsi="Times New Roman" w:cs="Times New Roman"/>
                <w:bCs/>
                <w:sz w:val="24"/>
                <w:szCs w:val="24"/>
              </w:rPr>
              <w:fldChar w:fldCharType="separate"/>
            </w:r>
            <w:r w:rsidR="00B818F8">
              <w:rPr>
                <w:rFonts w:ascii="Times New Roman" w:hAnsi="Times New Roman" w:cs="Times New Roman"/>
                <w:bCs/>
                <w:noProof/>
                <w:sz w:val="24"/>
                <w:szCs w:val="24"/>
              </w:rPr>
              <w:t>13</w:t>
            </w:r>
            <w:r w:rsidRPr="00D94845">
              <w:rPr>
                <w:rFonts w:ascii="Times New Roman" w:hAnsi="Times New Roman" w:cs="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E2534" w:rsidP="00B30137" w:rsidRDefault="00FE2534" w14:paraId="792C831C" w14:textId="77777777">
      <w:pPr>
        <w:spacing w:after="0" w:line="240" w:lineRule="auto"/>
      </w:pPr>
      <w:r>
        <w:separator/>
      </w:r>
    </w:p>
  </w:footnote>
  <w:footnote w:type="continuationSeparator" w:id="0">
    <w:p w:rsidR="00FE2534" w:rsidP="00B30137" w:rsidRDefault="00FE2534" w14:paraId="3D2DC5A7" w14:textId="77777777">
      <w:pPr>
        <w:spacing w:after="0" w:line="240" w:lineRule="auto"/>
      </w:pPr>
      <w:r>
        <w:continuationSeparator/>
      </w:r>
    </w:p>
  </w:footnote>
  <w:footnote w:type="continuationNotice" w:id="1">
    <w:p w:rsidR="00FE2534" w:rsidRDefault="00FE2534" w14:paraId="63CB8DAF"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71016"/>
    <w:multiLevelType w:val="hybridMultilevel"/>
    <w:tmpl w:val="C9929776"/>
    <w:lvl w:ilvl="0" w:tplc="D8C467F0">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315D6D40"/>
    <w:multiLevelType w:val="hybridMultilevel"/>
    <w:tmpl w:val="6FB4C22A"/>
    <w:lvl w:ilvl="0" w:tplc="04250017">
      <w:start w:val="1"/>
      <w:numFmt w:val="lowerLetter"/>
      <w:lvlText w:val="%1)"/>
      <w:lvlJc w:val="left"/>
      <w:pPr>
        <w:ind w:left="720" w:hanging="360"/>
      </w:pPr>
      <w:rPr>
        <w:rFonts w:hint="default"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6A157172"/>
    <w:multiLevelType w:val="hybridMultilevel"/>
    <w:tmpl w:val="E8884F5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6B6B319E"/>
    <w:multiLevelType w:val="hybridMultilevel"/>
    <w:tmpl w:val="78200A1C"/>
    <w:lvl w:ilvl="0" w:tplc="AA7872BE">
      <w:start w:val="1"/>
      <w:numFmt w:val="bullet"/>
      <w:lvlText w:val=""/>
      <w:lvlJc w:val="left"/>
      <w:pPr>
        <w:ind w:left="720" w:hanging="360"/>
      </w:pPr>
      <w:rPr>
        <w:rFonts w:hint="default" w:ascii="Symbol" w:hAnsi="Symbol"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909968296">
    <w:abstractNumId w:val="3"/>
  </w:num>
  <w:num w:numId="2" w16cid:durableId="579412067">
    <w:abstractNumId w:val="0"/>
  </w:num>
  <w:num w:numId="3" w16cid:durableId="1108045816">
    <w:abstractNumId w:val="2"/>
  </w:num>
  <w:num w:numId="4" w16cid:durableId="1049841135">
    <w:abstractNumId w:val="1"/>
  </w:num>
</w:numbering>
</file>

<file path=word/people.xml><?xml version="1.0" encoding="utf-8"?>
<w15:people xmlns:mc="http://schemas.openxmlformats.org/markup-compatibility/2006" xmlns:w15="http://schemas.microsoft.com/office/word/2012/wordml" mc:Ignorable="w15">
  <w15:person w15:author="Kärt Voor - JUSTDIGI">
    <w15:presenceInfo w15:providerId="AD" w15:userId="S::kart.voor@justdigi.ee::52dc4114-728c-4d71-abb1-7c598a6ea6aa"/>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499"/>
    <w:rsid w:val="0000043C"/>
    <w:rsid w:val="00001FC6"/>
    <w:rsid w:val="00012168"/>
    <w:rsid w:val="00013DC6"/>
    <w:rsid w:val="0001709C"/>
    <w:rsid w:val="00017B4A"/>
    <w:rsid w:val="0002220B"/>
    <w:rsid w:val="00022616"/>
    <w:rsid w:val="00026F1F"/>
    <w:rsid w:val="00037D8E"/>
    <w:rsid w:val="00040401"/>
    <w:rsid w:val="000443AD"/>
    <w:rsid w:val="00045305"/>
    <w:rsid w:val="00050C54"/>
    <w:rsid w:val="00062FF4"/>
    <w:rsid w:val="000633A0"/>
    <w:rsid w:val="0006386D"/>
    <w:rsid w:val="00064AF1"/>
    <w:rsid w:val="000658A1"/>
    <w:rsid w:val="00067C74"/>
    <w:rsid w:val="00073E76"/>
    <w:rsid w:val="000756CE"/>
    <w:rsid w:val="00077A3A"/>
    <w:rsid w:val="00082046"/>
    <w:rsid w:val="00090C23"/>
    <w:rsid w:val="00090FB1"/>
    <w:rsid w:val="00091673"/>
    <w:rsid w:val="000926F4"/>
    <w:rsid w:val="00092985"/>
    <w:rsid w:val="00097D25"/>
    <w:rsid w:val="000A549F"/>
    <w:rsid w:val="000A7D01"/>
    <w:rsid w:val="000B0F03"/>
    <w:rsid w:val="000B13B0"/>
    <w:rsid w:val="000B5CBD"/>
    <w:rsid w:val="000B6D07"/>
    <w:rsid w:val="000C2BA8"/>
    <w:rsid w:val="000C3325"/>
    <w:rsid w:val="000C54F2"/>
    <w:rsid w:val="000C75F2"/>
    <w:rsid w:val="000D02A1"/>
    <w:rsid w:val="000D269A"/>
    <w:rsid w:val="000D5916"/>
    <w:rsid w:val="000D6A69"/>
    <w:rsid w:val="000E27A3"/>
    <w:rsid w:val="000E2827"/>
    <w:rsid w:val="000E2E71"/>
    <w:rsid w:val="000E342E"/>
    <w:rsid w:val="000E3609"/>
    <w:rsid w:val="000F3AA5"/>
    <w:rsid w:val="000F6285"/>
    <w:rsid w:val="00102F3A"/>
    <w:rsid w:val="001047E9"/>
    <w:rsid w:val="00104AFD"/>
    <w:rsid w:val="001062C9"/>
    <w:rsid w:val="00113B70"/>
    <w:rsid w:val="00115311"/>
    <w:rsid w:val="00116A80"/>
    <w:rsid w:val="00117BBF"/>
    <w:rsid w:val="00121D2A"/>
    <w:rsid w:val="00121DDF"/>
    <w:rsid w:val="0012249A"/>
    <w:rsid w:val="00123DC0"/>
    <w:rsid w:val="00124CE1"/>
    <w:rsid w:val="00126491"/>
    <w:rsid w:val="001354E6"/>
    <w:rsid w:val="00135729"/>
    <w:rsid w:val="00136D74"/>
    <w:rsid w:val="00140CD1"/>
    <w:rsid w:val="001432B4"/>
    <w:rsid w:val="0014419D"/>
    <w:rsid w:val="00150550"/>
    <w:rsid w:val="0015721F"/>
    <w:rsid w:val="0016240F"/>
    <w:rsid w:val="00165BF9"/>
    <w:rsid w:val="00167A78"/>
    <w:rsid w:val="00172E6E"/>
    <w:rsid w:val="001737CA"/>
    <w:rsid w:val="00181F60"/>
    <w:rsid w:val="00182477"/>
    <w:rsid w:val="00184876"/>
    <w:rsid w:val="00187429"/>
    <w:rsid w:val="00187C68"/>
    <w:rsid w:val="00187EE2"/>
    <w:rsid w:val="00193039"/>
    <w:rsid w:val="00193A98"/>
    <w:rsid w:val="001946A3"/>
    <w:rsid w:val="0019608A"/>
    <w:rsid w:val="001A27C3"/>
    <w:rsid w:val="001A42A2"/>
    <w:rsid w:val="001A5114"/>
    <w:rsid w:val="001A6F83"/>
    <w:rsid w:val="001A6FA9"/>
    <w:rsid w:val="001B04C5"/>
    <w:rsid w:val="001B2CA4"/>
    <w:rsid w:val="001B36AE"/>
    <w:rsid w:val="001B4EF3"/>
    <w:rsid w:val="001B7165"/>
    <w:rsid w:val="001C0D8F"/>
    <w:rsid w:val="001C13CF"/>
    <w:rsid w:val="001C1B75"/>
    <w:rsid w:val="001C2C20"/>
    <w:rsid w:val="001C2DA4"/>
    <w:rsid w:val="001C7C97"/>
    <w:rsid w:val="001D24DF"/>
    <w:rsid w:val="001D27C9"/>
    <w:rsid w:val="001D5C86"/>
    <w:rsid w:val="001D7555"/>
    <w:rsid w:val="001D79EE"/>
    <w:rsid w:val="001D7AB3"/>
    <w:rsid w:val="001D7F3A"/>
    <w:rsid w:val="001E3F8A"/>
    <w:rsid w:val="001E79DB"/>
    <w:rsid w:val="001F0AD1"/>
    <w:rsid w:val="001F5B0E"/>
    <w:rsid w:val="001F7118"/>
    <w:rsid w:val="002003B8"/>
    <w:rsid w:val="002008EB"/>
    <w:rsid w:val="00203DBA"/>
    <w:rsid w:val="00207A17"/>
    <w:rsid w:val="002136F1"/>
    <w:rsid w:val="002159CA"/>
    <w:rsid w:val="00220AE9"/>
    <w:rsid w:val="0022141E"/>
    <w:rsid w:val="0022154F"/>
    <w:rsid w:val="002264F6"/>
    <w:rsid w:val="00230119"/>
    <w:rsid w:val="002353A0"/>
    <w:rsid w:val="00236C63"/>
    <w:rsid w:val="00237DDD"/>
    <w:rsid w:val="00242E23"/>
    <w:rsid w:val="002452E5"/>
    <w:rsid w:val="0024600A"/>
    <w:rsid w:val="00252CCB"/>
    <w:rsid w:val="002570D8"/>
    <w:rsid w:val="002613FB"/>
    <w:rsid w:val="002621C0"/>
    <w:rsid w:val="00264F67"/>
    <w:rsid w:val="00271D75"/>
    <w:rsid w:val="00273398"/>
    <w:rsid w:val="002739F4"/>
    <w:rsid w:val="00281528"/>
    <w:rsid w:val="00282473"/>
    <w:rsid w:val="00282899"/>
    <w:rsid w:val="00285500"/>
    <w:rsid w:val="0028605A"/>
    <w:rsid w:val="0028638B"/>
    <w:rsid w:val="002957FD"/>
    <w:rsid w:val="00297309"/>
    <w:rsid w:val="002A152B"/>
    <w:rsid w:val="002A50B5"/>
    <w:rsid w:val="002A7E49"/>
    <w:rsid w:val="002B666B"/>
    <w:rsid w:val="002C3F26"/>
    <w:rsid w:val="002C505F"/>
    <w:rsid w:val="002D0C0F"/>
    <w:rsid w:val="002D1A07"/>
    <w:rsid w:val="002D3E06"/>
    <w:rsid w:val="002E19D4"/>
    <w:rsid w:val="002E25DF"/>
    <w:rsid w:val="002E5151"/>
    <w:rsid w:val="002E56F7"/>
    <w:rsid w:val="002F19E1"/>
    <w:rsid w:val="002F1A56"/>
    <w:rsid w:val="002F5121"/>
    <w:rsid w:val="002F5122"/>
    <w:rsid w:val="0030251E"/>
    <w:rsid w:val="00305647"/>
    <w:rsid w:val="00307341"/>
    <w:rsid w:val="003078D1"/>
    <w:rsid w:val="00311E3D"/>
    <w:rsid w:val="00311EC0"/>
    <w:rsid w:val="00316989"/>
    <w:rsid w:val="003202B3"/>
    <w:rsid w:val="003224C5"/>
    <w:rsid w:val="00323B1E"/>
    <w:rsid w:val="003241D9"/>
    <w:rsid w:val="00324322"/>
    <w:rsid w:val="003254F4"/>
    <w:rsid w:val="00325BF6"/>
    <w:rsid w:val="00330AE4"/>
    <w:rsid w:val="003312A6"/>
    <w:rsid w:val="00333CBA"/>
    <w:rsid w:val="0033506D"/>
    <w:rsid w:val="00335592"/>
    <w:rsid w:val="00340871"/>
    <w:rsid w:val="00347034"/>
    <w:rsid w:val="0035092E"/>
    <w:rsid w:val="00354304"/>
    <w:rsid w:val="00357CBB"/>
    <w:rsid w:val="00365380"/>
    <w:rsid w:val="00372D6B"/>
    <w:rsid w:val="0037397E"/>
    <w:rsid w:val="00376B75"/>
    <w:rsid w:val="00376D44"/>
    <w:rsid w:val="00380F62"/>
    <w:rsid w:val="003833E8"/>
    <w:rsid w:val="0038484D"/>
    <w:rsid w:val="0038493B"/>
    <w:rsid w:val="00384F08"/>
    <w:rsid w:val="00385210"/>
    <w:rsid w:val="003853A1"/>
    <w:rsid w:val="00386EB4"/>
    <w:rsid w:val="003904BA"/>
    <w:rsid w:val="0039316B"/>
    <w:rsid w:val="003A227C"/>
    <w:rsid w:val="003A2B2B"/>
    <w:rsid w:val="003A2EE0"/>
    <w:rsid w:val="003A4B8B"/>
    <w:rsid w:val="003A61CE"/>
    <w:rsid w:val="003A6621"/>
    <w:rsid w:val="003B0925"/>
    <w:rsid w:val="003B19BF"/>
    <w:rsid w:val="003B6470"/>
    <w:rsid w:val="003B7C85"/>
    <w:rsid w:val="003D1A4A"/>
    <w:rsid w:val="003D54C6"/>
    <w:rsid w:val="003D5CF7"/>
    <w:rsid w:val="003D62A2"/>
    <w:rsid w:val="003D78BE"/>
    <w:rsid w:val="003D7E35"/>
    <w:rsid w:val="003E15DC"/>
    <w:rsid w:val="003E50EA"/>
    <w:rsid w:val="003E5B62"/>
    <w:rsid w:val="003F2FF4"/>
    <w:rsid w:val="003F3621"/>
    <w:rsid w:val="003F650F"/>
    <w:rsid w:val="004002B5"/>
    <w:rsid w:val="00400F10"/>
    <w:rsid w:val="00402B48"/>
    <w:rsid w:val="00405080"/>
    <w:rsid w:val="00405370"/>
    <w:rsid w:val="00405B95"/>
    <w:rsid w:val="00407912"/>
    <w:rsid w:val="004149D1"/>
    <w:rsid w:val="00422081"/>
    <w:rsid w:val="0042335E"/>
    <w:rsid w:val="00425CD5"/>
    <w:rsid w:val="00432F14"/>
    <w:rsid w:val="004339AA"/>
    <w:rsid w:val="0043513E"/>
    <w:rsid w:val="0043519F"/>
    <w:rsid w:val="004352C6"/>
    <w:rsid w:val="00437228"/>
    <w:rsid w:val="00437B9F"/>
    <w:rsid w:val="00441299"/>
    <w:rsid w:val="00442BDA"/>
    <w:rsid w:val="00442DB2"/>
    <w:rsid w:val="004439FD"/>
    <w:rsid w:val="00443FB5"/>
    <w:rsid w:val="004450AF"/>
    <w:rsid w:val="00445B64"/>
    <w:rsid w:val="0044664E"/>
    <w:rsid w:val="00450B5A"/>
    <w:rsid w:val="004512F6"/>
    <w:rsid w:val="004523DC"/>
    <w:rsid w:val="004528CE"/>
    <w:rsid w:val="004529DF"/>
    <w:rsid w:val="00457723"/>
    <w:rsid w:val="0046590E"/>
    <w:rsid w:val="00467FA8"/>
    <w:rsid w:val="004745C8"/>
    <w:rsid w:val="004749EE"/>
    <w:rsid w:val="004754B5"/>
    <w:rsid w:val="00483C83"/>
    <w:rsid w:val="00487C1C"/>
    <w:rsid w:val="00491307"/>
    <w:rsid w:val="00491ADC"/>
    <w:rsid w:val="004A1A6F"/>
    <w:rsid w:val="004A2E61"/>
    <w:rsid w:val="004A3220"/>
    <w:rsid w:val="004A37B2"/>
    <w:rsid w:val="004A4BDA"/>
    <w:rsid w:val="004A6B46"/>
    <w:rsid w:val="004B0E57"/>
    <w:rsid w:val="004B2E60"/>
    <w:rsid w:val="004B5F60"/>
    <w:rsid w:val="004D1DBE"/>
    <w:rsid w:val="004E35AC"/>
    <w:rsid w:val="004E5011"/>
    <w:rsid w:val="004E5187"/>
    <w:rsid w:val="004E7451"/>
    <w:rsid w:val="004E7D8D"/>
    <w:rsid w:val="004F05A9"/>
    <w:rsid w:val="004F28B2"/>
    <w:rsid w:val="004F31D6"/>
    <w:rsid w:val="004F3B67"/>
    <w:rsid w:val="004F3FF1"/>
    <w:rsid w:val="004F793D"/>
    <w:rsid w:val="00501AE5"/>
    <w:rsid w:val="00502046"/>
    <w:rsid w:val="005039A9"/>
    <w:rsid w:val="00514452"/>
    <w:rsid w:val="00516DE0"/>
    <w:rsid w:val="005207BF"/>
    <w:rsid w:val="00524CF1"/>
    <w:rsid w:val="00526107"/>
    <w:rsid w:val="00526D8A"/>
    <w:rsid w:val="00527C40"/>
    <w:rsid w:val="005316F2"/>
    <w:rsid w:val="00532D48"/>
    <w:rsid w:val="00534971"/>
    <w:rsid w:val="0053687E"/>
    <w:rsid w:val="00537004"/>
    <w:rsid w:val="0053700F"/>
    <w:rsid w:val="00541828"/>
    <w:rsid w:val="005437A4"/>
    <w:rsid w:val="00543846"/>
    <w:rsid w:val="0054461A"/>
    <w:rsid w:val="005451CA"/>
    <w:rsid w:val="005475A9"/>
    <w:rsid w:val="005508BE"/>
    <w:rsid w:val="005521B7"/>
    <w:rsid w:val="00552B5C"/>
    <w:rsid w:val="00556C66"/>
    <w:rsid w:val="00557CBE"/>
    <w:rsid w:val="0056158A"/>
    <w:rsid w:val="005617B5"/>
    <w:rsid w:val="00563612"/>
    <w:rsid w:val="005670CC"/>
    <w:rsid w:val="0056717F"/>
    <w:rsid w:val="00567840"/>
    <w:rsid w:val="00567F19"/>
    <w:rsid w:val="00570288"/>
    <w:rsid w:val="00570EDF"/>
    <w:rsid w:val="00572256"/>
    <w:rsid w:val="00574529"/>
    <w:rsid w:val="0057700A"/>
    <w:rsid w:val="00577619"/>
    <w:rsid w:val="00577B9B"/>
    <w:rsid w:val="00582E4B"/>
    <w:rsid w:val="00583B96"/>
    <w:rsid w:val="0058475F"/>
    <w:rsid w:val="005926AA"/>
    <w:rsid w:val="0059448B"/>
    <w:rsid w:val="005972ED"/>
    <w:rsid w:val="005A15E9"/>
    <w:rsid w:val="005A405E"/>
    <w:rsid w:val="005A4374"/>
    <w:rsid w:val="005B3118"/>
    <w:rsid w:val="005B725B"/>
    <w:rsid w:val="005C1176"/>
    <w:rsid w:val="005C1824"/>
    <w:rsid w:val="005D5A18"/>
    <w:rsid w:val="005D70BE"/>
    <w:rsid w:val="005D72DC"/>
    <w:rsid w:val="005D7D1A"/>
    <w:rsid w:val="005E6506"/>
    <w:rsid w:val="005F27F6"/>
    <w:rsid w:val="005F54AB"/>
    <w:rsid w:val="00600220"/>
    <w:rsid w:val="00600849"/>
    <w:rsid w:val="00602389"/>
    <w:rsid w:val="00602518"/>
    <w:rsid w:val="00603EC7"/>
    <w:rsid w:val="00606CEA"/>
    <w:rsid w:val="00615EBC"/>
    <w:rsid w:val="00621D5C"/>
    <w:rsid w:val="00622B14"/>
    <w:rsid w:val="0062417D"/>
    <w:rsid w:val="00625375"/>
    <w:rsid w:val="00631A14"/>
    <w:rsid w:val="00633314"/>
    <w:rsid w:val="0063351D"/>
    <w:rsid w:val="00633E41"/>
    <w:rsid w:val="00640A1D"/>
    <w:rsid w:val="00643957"/>
    <w:rsid w:val="00643F77"/>
    <w:rsid w:val="006470A0"/>
    <w:rsid w:val="006479E8"/>
    <w:rsid w:val="006504AD"/>
    <w:rsid w:val="00652EA8"/>
    <w:rsid w:val="00655499"/>
    <w:rsid w:val="00657251"/>
    <w:rsid w:val="006579F5"/>
    <w:rsid w:val="0066456A"/>
    <w:rsid w:val="006709CA"/>
    <w:rsid w:val="00670C7A"/>
    <w:rsid w:val="00673A4A"/>
    <w:rsid w:val="00674553"/>
    <w:rsid w:val="006771AB"/>
    <w:rsid w:val="00680208"/>
    <w:rsid w:val="006811C9"/>
    <w:rsid w:val="006819F3"/>
    <w:rsid w:val="0068584B"/>
    <w:rsid w:val="006902BB"/>
    <w:rsid w:val="00690A0F"/>
    <w:rsid w:val="00690A5C"/>
    <w:rsid w:val="00691BE9"/>
    <w:rsid w:val="00691E4D"/>
    <w:rsid w:val="0069254E"/>
    <w:rsid w:val="00692981"/>
    <w:rsid w:val="00692BEF"/>
    <w:rsid w:val="006A1AD7"/>
    <w:rsid w:val="006A1E3E"/>
    <w:rsid w:val="006A5FE6"/>
    <w:rsid w:val="006A6687"/>
    <w:rsid w:val="006A6A74"/>
    <w:rsid w:val="006A76CB"/>
    <w:rsid w:val="006A7997"/>
    <w:rsid w:val="006B000D"/>
    <w:rsid w:val="006B01CA"/>
    <w:rsid w:val="006B0B8D"/>
    <w:rsid w:val="006B75AC"/>
    <w:rsid w:val="006C4FC9"/>
    <w:rsid w:val="006C58A6"/>
    <w:rsid w:val="006C64E8"/>
    <w:rsid w:val="006D0940"/>
    <w:rsid w:val="006D4746"/>
    <w:rsid w:val="006D5406"/>
    <w:rsid w:val="006D7E36"/>
    <w:rsid w:val="006F198E"/>
    <w:rsid w:val="006F276A"/>
    <w:rsid w:val="006F29D5"/>
    <w:rsid w:val="006F3909"/>
    <w:rsid w:val="006F6154"/>
    <w:rsid w:val="006F6FD6"/>
    <w:rsid w:val="00710BD1"/>
    <w:rsid w:val="00711759"/>
    <w:rsid w:val="007118ED"/>
    <w:rsid w:val="00714788"/>
    <w:rsid w:val="00716596"/>
    <w:rsid w:val="00720B08"/>
    <w:rsid w:val="00721CF4"/>
    <w:rsid w:val="00722050"/>
    <w:rsid w:val="00724FA5"/>
    <w:rsid w:val="00725F64"/>
    <w:rsid w:val="00727099"/>
    <w:rsid w:val="00730E8C"/>
    <w:rsid w:val="007310AA"/>
    <w:rsid w:val="007320E3"/>
    <w:rsid w:val="00736562"/>
    <w:rsid w:val="00741CBA"/>
    <w:rsid w:val="00741E6B"/>
    <w:rsid w:val="0074245B"/>
    <w:rsid w:val="007424F7"/>
    <w:rsid w:val="0074507B"/>
    <w:rsid w:val="00745A3E"/>
    <w:rsid w:val="00751A33"/>
    <w:rsid w:val="007529FD"/>
    <w:rsid w:val="00753BAA"/>
    <w:rsid w:val="007554CD"/>
    <w:rsid w:val="00755DA8"/>
    <w:rsid w:val="00756020"/>
    <w:rsid w:val="007574D5"/>
    <w:rsid w:val="00763A4D"/>
    <w:rsid w:val="00764EB2"/>
    <w:rsid w:val="00765B46"/>
    <w:rsid w:val="00765BA0"/>
    <w:rsid w:val="00772470"/>
    <w:rsid w:val="007751F4"/>
    <w:rsid w:val="00776B03"/>
    <w:rsid w:val="0078027F"/>
    <w:rsid w:val="0078175B"/>
    <w:rsid w:val="00782576"/>
    <w:rsid w:val="00782781"/>
    <w:rsid w:val="0079219A"/>
    <w:rsid w:val="007A0EA6"/>
    <w:rsid w:val="007A1931"/>
    <w:rsid w:val="007A43FE"/>
    <w:rsid w:val="007B130C"/>
    <w:rsid w:val="007B16D0"/>
    <w:rsid w:val="007B1B6D"/>
    <w:rsid w:val="007B1B87"/>
    <w:rsid w:val="007B2273"/>
    <w:rsid w:val="007B4840"/>
    <w:rsid w:val="007B69F9"/>
    <w:rsid w:val="007B6BC0"/>
    <w:rsid w:val="007B7C2A"/>
    <w:rsid w:val="007C14E4"/>
    <w:rsid w:val="007C3CBA"/>
    <w:rsid w:val="007C4649"/>
    <w:rsid w:val="007C4EEE"/>
    <w:rsid w:val="007C5128"/>
    <w:rsid w:val="007D08F5"/>
    <w:rsid w:val="007D3AB9"/>
    <w:rsid w:val="007D4E53"/>
    <w:rsid w:val="007D55F3"/>
    <w:rsid w:val="007E0CD0"/>
    <w:rsid w:val="007E179E"/>
    <w:rsid w:val="007E292F"/>
    <w:rsid w:val="007E581D"/>
    <w:rsid w:val="007E5D5C"/>
    <w:rsid w:val="007F2736"/>
    <w:rsid w:val="00801656"/>
    <w:rsid w:val="00803426"/>
    <w:rsid w:val="0080371C"/>
    <w:rsid w:val="00811A6F"/>
    <w:rsid w:val="00812A96"/>
    <w:rsid w:val="00821F14"/>
    <w:rsid w:val="00823491"/>
    <w:rsid w:val="00823BAF"/>
    <w:rsid w:val="00824C71"/>
    <w:rsid w:val="00824D7C"/>
    <w:rsid w:val="00826DBC"/>
    <w:rsid w:val="00830EDD"/>
    <w:rsid w:val="00831F32"/>
    <w:rsid w:val="00832F33"/>
    <w:rsid w:val="00834F03"/>
    <w:rsid w:val="0083564E"/>
    <w:rsid w:val="008362A0"/>
    <w:rsid w:val="008400DA"/>
    <w:rsid w:val="008405FF"/>
    <w:rsid w:val="00840B55"/>
    <w:rsid w:val="008434A3"/>
    <w:rsid w:val="00843BA3"/>
    <w:rsid w:val="00846835"/>
    <w:rsid w:val="00847921"/>
    <w:rsid w:val="0085033F"/>
    <w:rsid w:val="008515CF"/>
    <w:rsid w:val="00861D13"/>
    <w:rsid w:val="00862A0B"/>
    <w:rsid w:val="00862D2F"/>
    <w:rsid w:val="00863806"/>
    <w:rsid w:val="00863B4B"/>
    <w:rsid w:val="00864613"/>
    <w:rsid w:val="0086684C"/>
    <w:rsid w:val="008673D3"/>
    <w:rsid w:val="00870E44"/>
    <w:rsid w:val="00871CAD"/>
    <w:rsid w:val="00871CB1"/>
    <w:rsid w:val="0088152E"/>
    <w:rsid w:val="008834FD"/>
    <w:rsid w:val="0088473C"/>
    <w:rsid w:val="0088576D"/>
    <w:rsid w:val="008864AF"/>
    <w:rsid w:val="0088751D"/>
    <w:rsid w:val="0089199B"/>
    <w:rsid w:val="00895C75"/>
    <w:rsid w:val="0089731E"/>
    <w:rsid w:val="00897488"/>
    <w:rsid w:val="008A0064"/>
    <w:rsid w:val="008A0360"/>
    <w:rsid w:val="008B423F"/>
    <w:rsid w:val="008C4C7F"/>
    <w:rsid w:val="008D0A8A"/>
    <w:rsid w:val="008D0F6E"/>
    <w:rsid w:val="008D117D"/>
    <w:rsid w:val="008D188C"/>
    <w:rsid w:val="008D4F60"/>
    <w:rsid w:val="008D50BF"/>
    <w:rsid w:val="008D53DF"/>
    <w:rsid w:val="008D5E4B"/>
    <w:rsid w:val="008D6045"/>
    <w:rsid w:val="008D63ED"/>
    <w:rsid w:val="008D6A43"/>
    <w:rsid w:val="008E1C01"/>
    <w:rsid w:val="008E2AEA"/>
    <w:rsid w:val="008E4D00"/>
    <w:rsid w:val="008F6753"/>
    <w:rsid w:val="00900E68"/>
    <w:rsid w:val="00901A66"/>
    <w:rsid w:val="0090463D"/>
    <w:rsid w:val="009074A8"/>
    <w:rsid w:val="009108C2"/>
    <w:rsid w:val="009108F2"/>
    <w:rsid w:val="00911BE7"/>
    <w:rsid w:val="00915EA3"/>
    <w:rsid w:val="0091754D"/>
    <w:rsid w:val="009357E8"/>
    <w:rsid w:val="00937104"/>
    <w:rsid w:val="009371F1"/>
    <w:rsid w:val="009436FB"/>
    <w:rsid w:val="00943AB2"/>
    <w:rsid w:val="00951477"/>
    <w:rsid w:val="0095439E"/>
    <w:rsid w:val="0095681E"/>
    <w:rsid w:val="00957F61"/>
    <w:rsid w:val="00960373"/>
    <w:rsid w:val="00960B29"/>
    <w:rsid w:val="00963845"/>
    <w:rsid w:val="00963A15"/>
    <w:rsid w:val="009666A4"/>
    <w:rsid w:val="00981075"/>
    <w:rsid w:val="0098167D"/>
    <w:rsid w:val="00983BB7"/>
    <w:rsid w:val="009854BF"/>
    <w:rsid w:val="009929A7"/>
    <w:rsid w:val="00996EF4"/>
    <w:rsid w:val="009A2A41"/>
    <w:rsid w:val="009A2B6D"/>
    <w:rsid w:val="009A400E"/>
    <w:rsid w:val="009A4B20"/>
    <w:rsid w:val="009B381A"/>
    <w:rsid w:val="009B388F"/>
    <w:rsid w:val="009B50E3"/>
    <w:rsid w:val="009C0CD1"/>
    <w:rsid w:val="009C139E"/>
    <w:rsid w:val="009C5D30"/>
    <w:rsid w:val="009D02DC"/>
    <w:rsid w:val="009D40C1"/>
    <w:rsid w:val="009E03A8"/>
    <w:rsid w:val="009E0641"/>
    <w:rsid w:val="009E2FAF"/>
    <w:rsid w:val="009E33BD"/>
    <w:rsid w:val="009E587A"/>
    <w:rsid w:val="009E602C"/>
    <w:rsid w:val="009E68DF"/>
    <w:rsid w:val="009F1DAB"/>
    <w:rsid w:val="009F79E3"/>
    <w:rsid w:val="00A016D2"/>
    <w:rsid w:val="00A02C4B"/>
    <w:rsid w:val="00A03702"/>
    <w:rsid w:val="00A05D90"/>
    <w:rsid w:val="00A122FA"/>
    <w:rsid w:val="00A1543E"/>
    <w:rsid w:val="00A15B43"/>
    <w:rsid w:val="00A164AC"/>
    <w:rsid w:val="00A23A2A"/>
    <w:rsid w:val="00A25056"/>
    <w:rsid w:val="00A325DB"/>
    <w:rsid w:val="00A3611E"/>
    <w:rsid w:val="00A36320"/>
    <w:rsid w:val="00A37E96"/>
    <w:rsid w:val="00A413E8"/>
    <w:rsid w:val="00A51DE5"/>
    <w:rsid w:val="00A52AD0"/>
    <w:rsid w:val="00A5383E"/>
    <w:rsid w:val="00A57EAE"/>
    <w:rsid w:val="00A63D1C"/>
    <w:rsid w:val="00A63D44"/>
    <w:rsid w:val="00A719C3"/>
    <w:rsid w:val="00A7434C"/>
    <w:rsid w:val="00A906E2"/>
    <w:rsid w:val="00A90B2F"/>
    <w:rsid w:val="00AA1D26"/>
    <w:rsid w:val="00AA321F"/>
    <w:rsid w:val="00AA5D2B"/>
    <w:rsid w:val="00AA6670"/>
    <w:rsid w:val="00AB1B24"/>
    <w:rsid w:val="00AB57FD"/>
    <w:rsid w:val="00AC123F"/>
    <w:rsid w:val="00AC435D"/>
    <w:rsid w:val="00AC4912"/>
    <w:rsid w:val="00AC5BB1"/>
    <w:rsid w:val="00AD1AAA"/>
    <w:rsid w:val="00AD1BC9"/>
    <w:rsid w:val="00AD2673"/>
    <w:rsid w:val="00AD268B"/>
    <w:rsid w:val="00AD43BF"/>
    <w:rsid w:val="00AD55D9"/>
    <w:rsid w:val="00AE390C"/>
    <w:rsid w:val="00AE40B3"/>
    <w:rsid w:val="00AF5C77"/>
    <w:rsid w:val="00B03863"/>
    <w:rsid w:val="00B04460"/>
    <w:rsid w:val="00B068B7"/>
    <w:rsid w:val="00B10355"/>
    <w:rsid w:val="00B15AFE"/>
    <w:rsid w:val="00B16A9A"/>
    <w:rsid w:val="00B235C2"/>
    <w:rsid w:val="00B235D0"/>
    <w:rsid w:val="00B30137"/>
    <w:rsid w:val="00B30F20"/>
    <w:rsid w:val="00B3450B"/>
    <w:rsid w:val="00B36BF9"/>
    <w:rsid w:val="00B400E7"/>
    <w:rsid w:val="00B40173"/>
    <w:rsid w:val="00B4121A"/>
    <w:rsid w:val="00B44046"/>
    <w:rsid w:val="00B4556F"/>
    <w:rsid w:val="00B50C64"/>
    <w:rsid w:val="00B51C6A"/>
    <w:rsid w:val="00B54E72"/>
    <w:rsid w:val="00B6470A"/>
    <w:rsid w:val="00B759A2"/>
    <w:rsid w:val="00B818F8"/>
    <w:rsid w:val="00B8417F"/>
    <w:rsid w:val="00B854F4"/>
    <w:rsid w:val="00B86053"/>
    <w:rsid w:val="00B861E8"/>
    <w:rsid w:val="00B905C4"/>
    <w:rsid w:val="00B91526"/>
    <w:rsid w:val="00B92417"/>
    <w:rsid w:val="00B94AD2"/>
    <w:rsid w:val="00B966F6"/>
    <w:rsid w:val="00BA2AC9"/>
    <w:rsid w:val="00BA4120"/>
    <w:rsid w:val="00BA66CD"/>
    <w:rsid w:val="00BA6C1A"/>
    <w:rsid w:val="00BA7D6A"/>
    <w:rsid w:val="00BB0FD6"/>
    <w:rsid w:val="00BB2563"/>
    <w:rsid w:val="00BB4D3B"/>
    <w:rsid w:val="00BB54FC"/>
    <w:rsid w:val="00BB697F"/>
    <w:rsid w:val="00BB6ACA"/>
    <w:rsid w:val="00BB6FAC"/>
    <w:rsid w:val="00BC3C70"/>
    <w:rsid w:val="00BC4EEE"/>
    <w:rsid w:val="00BC5469"/>
    <w:rsid w:val="00BC7CC1"/>
    <w:rsid w:val="00BD00F8"/>
    <w:rsid w:val="00BD2BCF"/>
    <w:rsid w:val="00BD7DE7"/>
    <w:rsid w:val="00BE07BE"/>
    <w:rsid w:val="00BE2C9C"/>
    <w:rsid w:val="00BE587B"/>
    <w:rsid w:val="00BE6A36"/>
    <w:rsid w:val="00BF5E27"/>
    <w:rsid w:val="00BF620A"/>
    <w:rsid w:val="00C0110C"/>
    <w:rsid w:val="00C046BA"/>
    <w:rsid w:val="00C06F76"/>
    <w:rsid w:val="00C0738B"/>
    <w:rsid w:val="00C21C5E"/>
    <w:rsid w:val="00C24DDB"/>
    <w:rsid w:val="00C25B29"/>
    <w:rsid w:val="00C328F4"/>
    <w:rsid w:val="00C34574"/>
    <w:rsid w:val="00C357B7"/>
    <w:rsid w:val="00C377CB"/>
    <w:rsid w:val="00C4047C"/>
    <w:rsid w:val="00C407B8"/>
    <w:rsid w:val="00C42F8F"/>
    <w:rsid w:val="00C461FF"/>
    <w:rsid w:val="00C51389"/>
    <w:rsid w:val="00C5378A"/>
    <w:rsid w:val="00C537BA"/>
    <w:rsid w:val="00C54DAE"/>
    <w:rsid w:val="00C60FC2"/>
    <w:rsid w:val="00C630E2"/>
    <w:rsid w:val="00C6599E"/>
    <w:rsid w:val="00C662FF"/>
    <w:rsid w:val="00C66AB3"/>
    <w:rsid w:val="00C679A6"/>
    <w:rsid w:val="00C67C07"/>
    <w:rsid w:val="00C70B8C"/>
    <w:rsid w:val="00C7126B"/>
    <w:rsid w:val="00C7675D"/>
    <w:rsid w:val="00C7731A"/>
    <w:rsid w:val="00C77D1A"/>
    <w:rsid w:val="00C807AB"/>
    <w:rsid w:val="00C810FC"/>
    <w:rsid w:val="00C83937"/>
    <w:rsid w:val="00C84C33"/>
    <w:rsid w:val="00C934C9"/>
    <w:rsid w:val="00C95597"/>
    <w:rsid w:val="00C9590E"/>
    <w:rsid w:val="00C963B9"/>
    <w:rsid w:val="00CB0BBE"/>
    <w:rsid w:val="00CB1E4C"/>
    <w:rsid w:val="00CB2391"/>
    <w:rsid w:val="00CB2D34"/>
    <w:rsid w:val="00CB5F24"/>
    <w:rsid w:val="00CB6F40"/>
    <w:rsid w:val="00CB7AC2"/>
    <w:rsid w:val="00CC02A8"/>
    <w:rsid w:val="00CC420C"/>
    <w:rsid w:val="00CC46CE"/>
    <w:rsid w:val="00CC59CC"/>
    <w:rsid w:val="00CC5E57"/>
    <w:rsid w:val="00CC6848"/>
    <w:rsid w:val="00CD6872"/>
    <w:rsid w:val="00CD6D6A"/>
    <w:rsid w:val="00CD70C2"/>
    <w:rsid w:val="00CE2127"/>
    <w:rsid w:val="00CE2A85"/>
    <w:rsid w:val="00CE56B9"/>
    <w:rsid w:val="00CF0663"/>
    <w:rsid w:val="00CF1E7F"/>
    <w:rsid w:val="00CF2138"/>
    <w:rsid w:val="00CF234F"/>
    <w:rsid w:val="00CF246D"/>
    <w:rsid w:val="00CF3D74"/>
    <w:rsid w:val="00CF4970"/>
    <w:rsid w:val="00CF519D"/>
    <w:rsid w:val="00CF5AD6"/>
    <w:rsid w:val="00CF5DF1"/>
    <w:rsid w:val="00CF6BAB"/>
    <w:rsid w:val="00D03CD9"/>
    <w:rsid w:val="00D042B0"/>
    <w:rsid w:val="00D1024C"/>
    <w:rsid w:val="00D114B2"/>
    <w:rsid w:val="00D11A59"/>
    <w:rsid w:val="00D11C36"/>
    <w:rsid w:val="00D13AF7"/>
    <w:rsid w:val="00D235CE"/>
    <w:rsid w:val="00D24B98"/>
    <w:rsid w:val="00D256D5"/>
    <w:rsid w:val="00D26937"/>
    <w:rsid w:val="00D30054"/>
    <w:rsid w:val="00D32E5E"/>
    <w:rsid w:val="00D35113"/>
    <w:rsid w:val="00D459D0"/>
    <w:rsid w:val="00D45C69"/>
    <w:rsid w:val="00D46896"/>
    <w:rsid w:val="00D4728A"/>
    <w:rsid w:val="00D5179D"/>
    <w:rsid w:val="00D521FE"/>
    <w:rsid w:val="00D53DD4"/>
    <w:rsid w:val="00D57011"/>
    <w:rsid w:val="00D57C12"/>
    <w:rsid w:val="00D60146"/>
    <w:rsid w:val="00D6038C"/>
    <w:rsid w:val="00D60CB7"/>
    <w:rsid w:val="00D612F2"/>
    <w:rsid w:val="00D61ADA"/>
    <w:rsid w:val="00D61EE2"/>
    <w:rsid w:val="00D62A63"/>
    <w:rsid w:val="00D63C14"/>
    <w:rsid w:val="00D65A8C"/>
    <w:rsid w:val="00D65F31"/>
    <w:rsid w:val="00D66E46"/>
    <w:rsid w:val="00D76442"/>
    <w:rsid w:val="00D774AC"/>
    <w:rsid w:val="00D77F6C"/>
    <w:rsid w:val="00D82774"/>
    <w:rsid w:val="00D83BA0"/>
    <w:rsid w:val="00D85258"/>
    <w:rsid w:val="00D92DE2"/>
    <w:rsid w:val="00D94845"/>
    <w:rsid w:val="00D9490C"/>
    <w:rsid w:val="00DA4B1C"/>
    <w:rsid w:val="00DA4D63"/>
    <w:rsid w:val="00DA6032"/>
    <w:rsid w:val="00DA68B4"/>
    <w:rsid w:val="00DA6C33"/>
    <w:rsid w:val="00DA7E41"/>
    <w:rsid w:val="00DB0D69"/>
    <w:rsid w:val="00DB3BA3"/>
    <w:rsid w:val="00DB5ECE"/>
    <w:rsid w:val="00DB7013"/>
    <w:rsid w:val="00DC0BF8"/>
    <w:rsid w:val="00DC1A36"/>
    <w:rsid w:val="00DC33D2"/>
    <w:rsid w:val="00DC46FC"/>
    <w:rsid w:val="00DC4B73"/>
    <w:rsid w:val="00DD0210"/>
    <w:rsid w:val="00DD160E"/>
    <w:rsid w:val="00DD251E"/>
    <w:rsid w:val="00DE1418"/>
    <w:rsid w:val="00DE1599"/>
    <w:rsid w:val="00DE302A"/>
    <w:rsid w:val="00DE3303"/>
    <w:rsid w:val="00DF2317"/>
    <w:rsid w:val="00DF3443"/>
    <w:rsid w:val="00DF6914"/>
    <w:rsid w:val="00DF73F8"/>
    <w:rsid w:val="00E002CC"/>
    <w:rsid w:val="00E04A31"/>
    <w:rsid w:val="00E0510B"/>
    <w:rsid w:val="00E108EA"/>
    <w:rsid w:val="00E11E27"/>
    <w:rsid w:val="00E12002"/>
    <w:rsid w:val="00E120A0"/>
    <w:rsid w:val="00E13CCA"/>
    <w:rsid w:val="00E14230"/>
    <w:rsid w:val="00E14EE2"/>
    <w:rsid w:val="00E1518D"/>
    <w:rsid w:val="00E157C6"/>
    <w:rsid w:val="00E20ECE"/>
    <w:rsid w:val="00E218AC"/>
    <w:rsid w:val="00E25F4F"/>
    <w:rsid w:val="00E26FA3"/>
    <w:rsid w:val="00E30DD9"/>
    <w:rsid w:val="00E40E3A"/>
    <w:rsid w:val="00E41D5D"/>
    <w:rsid w:val="00E47E0D"/>
    <w:rsid w:val="00E52048"/>
    <w:rsid w:val="00E52F1B"/>
    <w:rsid w:val="00E5441E"/>
    <w:rsid w:val="00E561CB"/>
    <w:rsid w:val="00E60757"/>
    <w:rsid w:val="00E61459"/>
    <w:rsid w:val="00E63DE0"/>
    <w:rsid w:val="00E65B6A"/>
    <w:rsid w:val="00E65ECF"/>
    <w:rsid w:val="00E666ED"/>
    <w:rsid w:val="00E7099C"/>
    <w:rsid w:val="00E71D3E"/>
    <w:rsid w:val="00E769BD"/>
    <w:rsid w:val="00E805B4"/>
    <w:rsid w:val="00E80AB0"/>
    <w:rsid w:val="00E827F7"/>
    <w:rsid w:val="00E82DDF"/>
    <w:rsid w:val="00E82EA1"/>
    <w:rsid w:val="00E841C0"/>
    <w:rsid w:val="00E92ED2"/>
    <w:rsid w:val="00E960F5"/>
    <w:rsid w:val="00EA3943"/>
    <w:rsid w:val="00EA4EFF"/>
    <w:rsid w:val="00EA5B14"/>
    <w:rsid w:val="00EA5DE7"/>
    <w:rsid w:val="00EA5E84"/>
    <w:rsid w:val="00EB3660"/>
    <w:rsid w:val="00EB6BF6"/>
    <w:rsid w:val="00EC24C1"/>
    <w:rsid w:val="00EC24E5"/>
    <w:rsid w:val="00EC75B3"/>
    <w:rsid w:val="00EC7E0E"/>
    <w:rsid w:val="00ED010C"/>
    <w:rsid w:val="00ED15E3"/>
    <w:rsid w:val="00ED34A4"/>
    <w:rsid w:val="00EE0208"/>
    <w:rsid w:val="00EE318D"/>
    <w:rsid w:val="00EE55F0"/>
    <w:rsid w:val="00EE6035"/>
    <w:rsid w:val="00EE6A22"/>
    <w:rsid w:val="00EF2320"/>
    <w:rsid w:val="00F01F7B"/>
    <w:rsid w:val="00F0710E"/>
    <w:rsid w:val="00F12423"/>
    <w:rsid w:val="00F136E7"/>
    <w:rsid w:val="00F14684"/>
    <w:rsid w:val="00F16449"/>
    <w:rsid w:val="00F167D0"/>
    <w:rsid w:val="00F16D5C"/>
    <w:rsid w:val="00F25C1E"/>
    <w:rsid w:val="00F3337A"/>
    <w:rsid w:val="00F359A9"/>
    <w:rsid w:val="00F36838"/>
    <w:rsid w:val="00F40F3A"/>
    <w:rsid w:val="00F41151"/>
    <w:rsid w:val="00F43913"/>
    <w:rsid w:val="00F43C61"/>
    <w:rsid w:val="00F52B5A"/>
    <w:rsid w:val="00F55A9C"/>
    <w:rsid w:val="00F6061F"/>
    <w:rsid w:val="00F62522"/>
    <w:rsid w:val="00F65760"/>
    <w:rsid w:val="00F70C86"/>
    <w:rsid w:val="00F7613F"/>
    <w:rsid w:val="00F772F1"/>
    <w:rsid w:val="00F77E22"/>
    <w:rsid w:val="00F81470"/>
    <w:rsid w:val="00F92827"/>
    <w:rsid w:val="00F945A1"/>
    <w:rsid w:val="00F96402"/>
    <w:rsid w:val="00F978E7"/>
    <w:rsid w:val="00FA09B0"/>
    <w:rsid w:val="00FA2E85"/>
    <w:rsid w:val="00FA58F9"/>
    <w:rsid w:val="00FA75F9"/>
    <w:rsid w:val="00FB2B3F"/>
    <w:rsid w:val="00FB6B43"/>
    <w:rsid w:val="00FB6C79"/>
    <w:rsid w:val="00FC2B47"/>
    <w:rsid w:val="00FC3900"/>
    <w:rsid w:val="00FD1B26"/>
    <w:rsid w:val="00FD1C67"/>
    <w:rsid w:val="00FD5C75"/>
    <w:rsid w:val="00FE2534"/>
    <w:rsid w:val="00FE45BB"/>
    <w:rsid w:val="00FE4B77"/>
    <w:rsid w:val="00FE542B"/>
    <w:rsid w:val="00FE5543"/>
    <w:rsid w:val="00FE67B1"/>
    <w:rsid w:val="00FF1E6A"/>
    <w:rsid w:val="00FF29EA"/>
    <w:rsid w:val="00FF5F92"/>
    <w:rsid w:val="01F463CF"/>
    <w:rsid w:val="041948E4"/>
    <w:rsid w:val="05EAD28E"/>
    <w:rsid w:val="0675D44E"/>
    <w:rsid w:val="0981BAFE"/>
    <w:rsid w:val="0ADF3E80"/>
    <w:rsid w:val="0D23860F"/>
    <w:rsid w:val="0FBB6516"/>
    <w:rsid w:val="1098DDF5"/>
    <w:rsid w:val="129683E9"/>
    <w:rsid w:val="1479D7E7"/>
    <w:rsid w:val="15CF04ED"/>
    <w:rsid w:val="16D4051B"/>
    <w:rsid w:val="1700AB1E"/>
    <w:rsid w:val="172FC22A"/>
    <w:rsid w:val="18F73058"/>
    <w:rsid w:val="19F8D269"/>
    <w:rsid w:val="1BACE960"/>
    <w:rsid w:val="1C5FB827"/>
    <w:rsid w:val="21189B02"/>
    <w:rsid w:val="25246E86"/>
    <w:rsid w:val="25DB71F2"/>
    <w:rsid w:val="284E39C5"/>
    <w:rsid w:val="28E8141E"/>
    <w:rsid w:val="29919441"/>
    <w:rsid w:val="29E6DDA4"/>
    <w:rsid w:val="2AD224CF"/>
    <w:rsid w:val="2B7C8FF4"/>
    <w:rsid w:val="2DDD12A9"/>
    <w:rsid w:val="2E02C3AA"/>
    <w:rsid w:val="2E4B069A"/>
    <w:rsid w:val="2EA72A1A"/>
    <w:rsid w:val="2EF2B83A"/>
    <w:rsid w:val="2FE270A7"/>
    <w:rsid w:val="2FFA37C2"/>
    <w:rsid w:val="2FFD34A5"/>
    <w:rsid w:val="3277F4BF"/>
    <w:rsid w:val="3786AF92"/>
    <w:rsid w:val="3A8B57F7"/>
    <w:rsid w:val="3A8D085C"/>
    <w:rsid w:val="3AD6877F"/>
    <w:rsid w:val="3B49F6EF"/>
    <w:rsid w:val="3C3E0BB2"/>
    <w:rsid w:val="3C679AB2"/>
    <w:rsid w:val="3C7F76C3"/>
    <w:rsid w:val="3EAE2B4C"/>
    <w:rsid w:val="3F44DFCA"/>
    <w:rsid w:val="3F9A2544"/>
    <w:rsid w:val="401BD685"/>
    <w:rsid w:val="437B1854"/>
    <w:rsid w:val="44A86CD1"/>
    <w:rsid w:val="45629D63"/>
    <w:rsid w:val="470EBABB"/>
    <w:rsid w:val="49CCAAFE"/>
    <w:rsid w:val="49E9B85F"/>
    <w:rsid w:val="4A4891EF"/>
    <w:rsid w:val="4B1E65C6"/>
    <w:rsid w:val="50BD06BE"/>
    <w:rsid w:val="517DDF8C"/>
    <w:rsid w:val="553E042E"/>
    <w:rsid w:val="59167DE6"/>
    <w:rsid w:val="5A810113"/>
    <w:rsid w:val="5CC39BD8"/>
    <w:rsid w:val="5D302B06"/>
    <w:rsid w:val="5D9A837E"/>
    <w:rsid w:val="5DA9E92A"/>
    <w:rsid w:val="5DB13204"/>
    <w:rsid w:val="618820DC"/>
    <w:rsid w:val="61978C92"/>
    <w:rsid w:val="6271D796"/>
    <w:rsid w:val="62F32CF4"/>
    <w:rsid w:val="6364CE00"/>
    <w:rsid w:val="6521B9B5"/>
    <w:rsid w:val="653CA76C"/>
    <w:rsid w:val="666DC545"/>
    <w:rsid w:val="678FA987"/>
    <w:rsid w:val="683DAAA7"/>
    <w:rsid w:val="6875E4A8"/>
    <w:rsid w:val="691D9CBA"/>
    <w:rsid w:val="69327D6E"/>
    <w:rsid w:val="6AEDDC92"/>
    <w:rsid w:val="6B152E33"/>
    <w:rsid w:val="6BF0FB49"/>
    <w:rsid w:val="6E19880B"/>
    <w:rsid w:val="6E30637E"/>
    <w:rsid w:val="704BB333"/>
    <w:rsid w:val="721E95D6"/>
    <w:rsid w:val="735E9263"/>
    <w:rsid w:val="73654624"/>
    <w:rsid w:val="7567E37F"/>
    <w:rsid w:val="75EF6A06"/>
    <w:rsid w:val="75FCE332"/>
    <w:rsid w:val="763D8EF8"/>
    <w:rsid w:val="776DF801"/>
    <w:rsid w:val="7CB5D54B"/>
    <w:rsid w:val="7D70A86A"/>
    <w:rsid w:val="7E540BE8"/>
    <w:rsid w:val="7E706B4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F238C"/>
  <w15:chartTrackingRefBased/>
  <w15:docId w15:val="{2996EC99-5DD8-4522-974C-6B2D4F10F2A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next w:val="Normaallaad"/>
    <w:link w:val="Pealkiri1Mrk"/>
    <w:uiPriority w:val="9"/>
    <w:qFormat/>
    <w:rsid w:val="00C461FF"/>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Pealkiri3">
    <w:name w:val="heading 3"/>
    <w:basedOn w:val="Normaallaad"/>
    <w:next w:val="Normaallaad"/>
    <w:link w:val="Pealkiri3Mrk"/>
    <w:uiPriority w:val="9"/>
    <w:unhideWhenUsed/>
    <w:qFormat/>
    <w:rsid w:val="00090FB1"/>
    <w:pPr>
      <w:keepNext/>
      <w:keepLines/>
      <w:spacing w:before="40" w:after="0"/>
      <w:outlineLvl w:val="2"/>
    </w:pPr>
    <w:rPr>
      <w:rFonts w:asciiTheme="majorHAnsi" w:hAnsiTheme="majorHAnsi" w:eastAsiaTheme="majorEastAsia" w:cstheme="majorBidi"/>
      <w:color w:val="1F4D78" w:themeColor="accent1" w:themeShade="7F"/>
      <w:sz w:val="24"/>
      <w:szCs w:val="24"/>
    </w:rPr>
  </w:style>
  <w:style w:type="paragraph" w:styleId="Pealkiri7">
    <w:name w:val="heading 7"/>
    <w:basedOn w:val="Normaallaad"/>
    <w:next w:val="Normaallaad"/>
    <w:link w:val="Pealkiri7Mrk"/>
    <w:uiPriority w:val="9"/>
    <w:semiHidden/>
    <w:unhideWhenUsed/>
    <w:qFormat/>
    <w:rsid w:val="00674553"/>
    <w:pPr>
      <w:keepNext/>
      <w:keepLines/>
      <w:spacing w:before="40" w:after="0"/>
      <w:outlineLvl w:val="6"/>
    </w:pPr>
    <w:rPr>
      <w:rFonts w:asciiTheme="majorHAnsi" w:hAnsiTheme="majorHAnsi" w:eastAsiaTheme="majorEastAsia" w:cstheme="majorBidi"/>
      <w:i/>
      <w:iCs/>
      <w:color w:val="1F4D78" w:themeColor="accent1" w:themeShade="7F"/>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Vahedeta">
    <w:name w:val="No Spacing"/>
    <w:uiPriority w:val="1"/>
    <w:qFormat/>
    <w:rsid w:val="00710BD1"/>
    <w:pPr>
      <w:spacing w:after="0" w:line="240" w:lineRule="auto"/>
    </w:pPr>
    <w:rPr>
      <w:rFonts w:ascii="Times New Roman" w:hAnsi="Times New Roman"/>
      <w:sz w:val="24"/>
    </w:rPr>
  </w:style>
  <w:style w:type="paragraph" w:styleId="Pis">
    <w:name w:val="header"/>
    <w:basedOn w:val="Normaallaad"/>
    <w:link w:val="PisMrk"/>
    <w:uiPriority w:val="99"/>
    <w:unhideWhenUsed/>
    <w:rsid w:val="00B30137"/>
    <w:pPr>
      <w:tabs>
        <w:tab w:val="center" w:pos="4536"/>
        <w:tab w:val="right" w:pos="9072"/>
      </w:tabs>
      <w:spacing w:after="0" w:line="240" w:lineRule="auto"/>
    </w:pPr>
  </w:style>
  <w:style w:type="character" w:styleId="PisMrk" w:customStyle="1">
    <w:name w:val="Päis Märk"/>
    <w:basedOn w:val="Liguvaikefont"/>
    <w:link w:val="Pis"/>
    <w:uiPriority w:val="99"/>
    <w:rsid w:val="00B30137"/>
  </w:style>
  <w:style w:type="paragraph" w:styleId="Jalus">
    <w:name w:val="footer"/>
    <w:basedOn w:val="Normaallaad"/>
    <w:link w:val="JalusMrk"/>
    <w:uiPriority w:val="99"/>
    <w:unhideWhenUsed/>
    <w:rsid w:val="00B30137"/>
    <w:pPr>
      <w:tabs>
        <w:tab w:val="center" w:pos="4536"/>
        <w:tab w:val="right" w:pos="9072"/>
      </w:tabs>
      <w:spacing w:after="0" w:line="240" w:lineRule="auto"/>
    </w:pPr>
  </w:style>
  <w:style w:type="character" w:styleId="JalusMrk" w:customStyle="1">
    <w:name w:val="Jalus Märk"/>
    <w:basedOn w:val="Liguvaikefont"/>
    <w:link w:val="Jalus"/>
    <w:uiPriority w:val="99"/>
    <w:rsid w:val="00B30137"/>
  </w:style>
  <w:style w:type="paragraph" w:styleId="Jutumullitekst">
    <w:name w:val="Balloon Text"/>
    <w:basedOn w:val="Normaallaad"/>
    <w:link w:val="JutumullitekstMrk"/>
    <w:uiPriority w:val="99"/>
    <w:semiHidden/>
    <w:unhideWhenUsed/>
    <w:rsid w:val="006C64E8"/>
    <w:pPr>
      <w:spacing w:after="0" w:line="240" w:lineRule="auto"/>
    </w:pPr>
    <w:rPr>
      <w:rFonts w:ascii="Segoe UI" w:hAnsi="Segoe UI" w:cs="Segoe UI"/>
      <w:sz w:val="18"/>
      <w:szCs w:val="18"/>
    </w:rPr>
  </w:style>
  <w:style w:type="character" w:styleId="JutumullitekstMrk" w:customStyle="1">
    <w:name w:val="Jutumullitekst Märk"/>
    <w:basedOn w:val="Liguvaikefont"/>
    <w:link w:val="Jutumullitekst"/>
    <w:uiPriority w:val="99"/>
    <w:semiHidden/>
    <w:rsid w:val="006C64E8"/>
    <w:rPr>
      <w:rFonts w:ascii="Segoe UI" w:hAnsi="Segoe UI" w:cs="Segoe UI"/>
      <w:sz w:val="18"/>
      <w:szCs w:val="18"/>
    </w:rPr>
  </w:style>
  <w:style w:type="character" w:styleId="Kommentaariviide">
    <w:name w:val="annotation reference"/>
    <w:basedOn w:val="Liguvaikefont"/>
    <w:uiPriority w:val="99"/>
    <w:semiHidden/>
    <w:unhideWhenUsed/>
    <w:rsid w:val="00E40E3A"/>
    <w:rPr>
      <w:sz w:val="16"/>
      <w:szCs w:val="16"/>
    </w:rPr>
  </w:style>
  <w:style w:type="paragraph" w:styleId="Kommentaaritekst">
    <w:name w:val="annotation text"/>
    <w:basedOn w:val="Normaallaad"/>
    <w:link w:val="KommentaaritekstMrk"/>
    <w:uiPriority w:val="99"/>
    <w:unhideWhenUsed/>
    <w:rsid w:val="00E40E3A"/>
    <w:pPr>
      <w:spacing w:line="240" w:lineRule="auto"/>
    </w:pPr>
    <w:rPr>
      <w:sz w:val="20"/>
      <w:szCs w:val="20"/>
    </w:rPr>
  </w:style>
  <w:style w:type="character" w:styleId="KommentaaritekstMrk" w:customStyle="1">
    <w:name w:val="Kommentaari tekst Märk"/>
    <w:basedOn w:val="Liguvaikefont"/>
    <w:link w:val="Kommentaaritekst"/>
    <w:uiPriority w:val="99"/>
    <w:rsid w:val="00E40E3A"/>
    <w:rPr>
      <w:sz w:val="20"/>
      <w:szCs w:val="20"/>
    </w:rPr>
  </w:style>
  <w:style w:type="paragraph" w:styleId="Kommentaariteema">
    <w:name w:val="annotation subject"/>
    <w:basedOn w:val="Kommentaaritekst"/>
    <w:next w:val="Kommentaaritekst"/>
    <w:link w:val="KommentaariteemaMrk"/>
    <w:uiPriority w:val="99"/>
    <w:semiHidden/>
    <w:unhideWhenUsed/>
    <w:rsid w:val="00E40E3A"/>
    <w:rPr>
      <w:b/>
      <w:bCs/>
    </w:rPr>
  </w:style>
  <w:style w:type="character" w:styleId="KommentaariteemaMrk" w:customStyle="1">
    <w:name w:val="Kommentaari teema Märk"/>
    <w:basedOn w:val="KommentaaritekstMrk"/>
    <w:link w:val="Kommentaariteema"/>
    <w:uiPriority w:val="99"/>
    <w:semiHidden/>
    <w:rsid w:val="00E40E3A"/>
    <w:rPr>
      <w:b/>
      <w:bCs/>
      <w:sz w:val="20"/>
      <w:szCs w:val="20"/>
    </w:rPr>
  </w:style>
  <w:style w:type="character" w:styleId="Pealkiri1Mrk" w:customStyle="1">
    <w:name w:val="Pealkiri 1 Märk"/>
    <w:basedOn w:val="Liguvaikefont"/>
    <w:link w:val="Pealkiri1"/>
    <w:uiPriority w:val="9"/>
    <w:rsid w:val="00C461FF"/>
    <w:rPr>
      <w:rFonts w:asciiTheme="majorHAnsi" w:hAnsiTheme="majorHAnsi" w:eastAsiaTheme="majorEastAsia" w:cstheme="majorBidi"/>
      <w:color w:val="2E74B5" w:themeColor="accent1" w:themeShade="BF"/>
      <w:sz w:val="32"/>
      <w:szCs w:val="32"/>
    </w:rPr>
  </w:style>
  <w:style w:type="paragraph" w:styleId="Redaktsioon">
    <w:name w:val="Revision"/>
    <w:hidden/>
    <w:uiPriority w:val="99"/>
    <w:semiHidden/>
    <w:rsid w:val="008A0064"/>
    <w:pPr>
      <w:spacing w:after="0" w:line="240" w:lineRule="auto"/>
    </w:pPr>
  </w:style>
  <w:style w:type="paragraph" w:styleId="Loendilik">
    <w:name w:val="List Paragraph"/>
    <w:basedOn w:val="Normaallaad"/>
    <w:uiPriority w:val="34"/>
    <w:qFormat/>
    <w:rsid w:val="00307341"/>
    <w:pPr>
      <w:spacing w:after="0" w:line="240" w:lineRule="auto"/>
      <w:ind w:left="720"/>
      <w:contextualSpacing/>
      <w:jc w:val="both"/>
    </w:pPr>
    <w:rPr>
      <w:kern w:val="2"/>
      <w14:ligatures w14:val="standardContextual"/>
    </w:rPr>
  </w:style>
  <w:style w:type="character" w:styleId="Hperlink">
    <w:name w:val="Hyperlink"/>
    <w:basedOn w:val="Liguvaikefont"/>
    <w:uiPriority w:val="99"/>
    <w:unhideWhenUsed/>
    <w:rsid w:val="00A90B2F"/>
    <w:rPr>
      <w:color w:val="0563C1" w:themeColor="hyperlink"/>
      <w:u w:val="single"/>
    </w:rPr>
  </w:style>
  <w:style w:type="character" w:styleId="Pealkiri3Mrk" w:customStyle="1">
    <w:name w:val="Pealkiri 3 Märk"/>
    <w:basedOn w:val="Liguvaikefont"/>
    <w:link w:val="Pealkiri3"/>
    <w:uiPriority w:val="9"/>
    <w:rsid w:val="00090FB1"/>
    <w:rPr>
      <w:rFonts w:asciiTheme="majorHAnsi" w:hAnsiTheme="majorHAnsi" w:eastAsiaTheme="majorEastAsia" w:cstheme="majorBidi"/>
      <w:color w:val="1F4D78" w:themeColor="accent1" w:themeShade="7F"/>
      <w:sz w:val="24"/>
      <w:szCs w:val="24"/>
    </w:rPr>
  </w:style>
  <w:style w:type="paragraph" w:styleId="Normaallaadveeb">
    <w:name w:val="Normal (Web)"/>
    <w:basedOn w:val="Normaallaad"/>
    <w:uiPriority w:val="99"/>
    <w:unhideWhenUsed/>
    <w:rsid w:val="001D7555"/>
    <w:pPr>
      <w:spacing w:before="100" w:beforeAutospacing="1" w:after="100" w:afterAutospacing="1" w:line="240" w:lineRule="auto"/>
    </w:pPr>
    <w:rPr>
      <w:rFonts w:ascii="Times New Roman" w:hAnsi="Times New Roman" w:eastAsia="Times New Roman" w:cs="Times New Roman"/>
      <w:sz w:val="24"/>
      <w:szCs w:val="24"/>
      <w:lang w:eastAsia="et-EE"/>
    </w:rPr>
  </w:style>
  <w:style w:type="character" w:styleId="tyhik" w:customStyle="1">
    <w:name w:val="tyhik"/>
    <w:basedOn w:val="Liguvaikefont"/>
    <w:rsid w:val="001D7555"/>
  </w:style>
  <w:style w:type="character" w:styleId="Pealkiri7Mrk" w:customStyle="1">
    <w:name w:val="Pealkiri 7 Märk"/>
    <w:basedOn w:val="Liguvaikefont"/>
    <w:link w:val="Pealkiri7"/>
    <w:uiPriority w:val="9"/>
    <w:semiHidden/>
    <w:rsid w:val="00674553"/>
    <w:rPr>
      <w:rFonts w:asciiTheme="majorHAnsi" w:hAnsiTheme="majorHAnsi" w:eastAsiaTheme="majorEastAsia" w:cstheme="majorBidi"/>
      <w:i/>
      <w:iCs/>
      <w:color w:val="1F4D78" w:themeColor="accent1" w:themeShade="7F"/>
    </w:rPr>
  </w:style>
  <w:style w:type="character" w:styleId="Tugev">
    <w:name w:val="Strong"/>
    <w:basedOn w:val="Liguvaikefont"/>
    <w:uiPriority w:val="22"/>
    <w:qFormat/>
    <w:rsid w:val="000820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936">
      <w:bodyDiv w:val="1"/>
      <w:marLeft w:val="0"/>
      <w:marRight w:val="0"/>
      <w:marTop w:val="0"/>
      <w:marBottom w:val="0"/>
      <w:divBdr>
        <w:top w:val="none" w:sz="0" w:space="0" w:color="auto"/>
        <w:left w:val="none" w:sz="0" w:space="0" w:color="auto"/>
        <w:bottom w:val="none" w:sz="0" w:space="0" w:color="auto"/>
        <w:right w:val="none" w:sz="0" w:space="0" w:color="auto"/>
      </w:divBdr>
    </w:div>
    <w:div w:id="2123674">
      <w:bodyDiv w:val="1"/>
      <w:marLeft w:val="0"/>
      <w:marRight w:val="0"/>
      <w:marTop w:val="0"/>
      <w:marBottom w:val="0"/>
      <w:divBdr>
        <w:top w:val="none" w:sz="0" w:space="0" w:color="auto"/>
        <w:left w:val="none" w:sz="0" w:space="0" w:color="auto"/>
        <w:bottom w:val="none" w:sz="0" w:space="0" w:color="auto"/>
        <w:right w:val="none" w:sz="0" w:space="0" w:color="auto"/>
      </w:divBdr>
    </w:div>
    <w:div w:id="15154314">
      <w:bodyDiv w:val="1"/>
      <w:marLeft w:val="0"/>
      <w:marRight w:val="0"/>
      <w:marTop w:val="0"/>
      <w:marBottom w:val="0"/>
      <w:divBdr>
        <w:top w:val="none" w:sz="0" w:space="0" w:color="auto"/>
        <w:left w:val="none" w:sz="0" w:space="0" w:color="auto"/>
        <w:bottom w:val="none" w:sz="0" w:space="0" w:color="auto"/>
        <w:right w:val="none" w:sz="0" w:space="0" w:color="auto"/>
      </w:divBdr>
    </w:div>
    <w:div w:id="124392809">
      <w:bodyDiv w:val="1"/>
      <w:marLeft w:val="0"/>
      <w:marRight w:val="0"/>
      <w:marTop w:val="0"/>
      <w:marBottom w:val="0"/>
      <w:divBdr>
        <w:top w:val="none" w:sz="0" w:space="0" w:color="auto"/>
        <w:left w:val="none" w:sz="0" w:space="0" w:color="auto"/>
        <w:bottom w:val="none" w:sz="0" w:space="0" w:color="auto"/>
        <w:right w:val="none" w:sz="0" w:space="0" w:color="auto"/>
      </w:divBdr>
    </w:div>
    <w:div w:id="188178500">
      <w:bodyDiv w:val="1"/>
      <w:marLeft w:val="0"/>
      <w:marRight w:val="0"/>
      <w:marTop w:val="0"/>
      <w:marBottom w:val="0"/>
      <w:divBdr>
        <w:top w:val="none" w:sz="0" w:space="0" w:color="auto"/>
        <w:left w:val="none" w:sz="0" w:space="0" w:color="auto"/>
        <w:bottom w:val="none" w:sz="0" w:space="0" w:color="auto"/>
        <w:right w:val="none" w:sz="0" w:space="0" w:color="auto"/>
      </w:divBdr>
    </w:div>
    <w:div w:id="204871733">
      <w:bodyDiv w:val="1"/>
      <w:marLeft w:val="0"/>
      <w:marRight w:val="0"/>
      <w:marTop w:val="0"/>
      <w:marBottom w:val="0"/>
      <w:divBdr>
        <w:top w:val="none" w:sz="0" w:space="0" w:color="auto"/>
        <w:left w:val="none" w:sz="0" w:space="0" w:color="auto"/>
        <w:bottom w:val="none" w:sz="0" w:space="0" w:color="auto"/>
        <w:right w:val="none" w:sz="0" w:space="0" w:color="auto"/>
      </w:divBdr>
    </w:div>
    <w:div w:id="521238833">
      <w:bodyDiv w:val="1"/>
      <w:marLeft w:val="0"/>
      <w:marRight w:val="0"/>
      <w:marTop w:val="0"/>
      <w:marBottom w:val="0"/>
      <w:divBdr>
        <w:top w:val="none" w:sz="0" w:space="0" w:color="auto"/>
        <w:left w:val="none" w:sz="0" w:space="0" w:color="auto"/>
        <w:bottom w:val="none" w:sz="0" w:space="0" w:color="auto"/>
        <w:right w:val="none" w:sz="0" w:space="0" w:color="auto"/>
      </w:divBdr>
    </w:div>
    <w:div w:id="738557468">
      <w:bodyDiv w:val="1"/>
      <w:marLeft w:val="0"/>
      <w:marRight w:val="0"/>
      <w:marTop w:val="0"/>
      <w:marBottom w:val="0"/>
      <w:divBdr>
        <w:top w:val="none" w:sz="0" w:space="0" w:color="auto"/>
        <w:left w:val="none" w:sz="0" w:space="0" w:color="auto"/>
        <w:bottom w:val="none" w:sz="0" w:space="0" w:color="auto"/>
        <w:right w:val="none" w:sz="0" w:space="0" w:color="auto"/>
      </w:divBdr>
    </w:div>
    <w:div w:id="758478723">
      <w:bodyDiv w:val="1"/>
      <w:marLeft w:val="0"/>
      <w:marRight w:val="0"/>
      <w:marTop w:val="0"/>
      <w:marBottom w:val="0"/>
      <w:divBdr>
        <w:top w:val="none" w:sz="0" w:space="0" w:color="auto"/>
        <w:left w:val="none" w:sz="0" w:space="0" w:color="auto"/>
        <w:bottom w:val="none" w:sz="0" w:space="0" w:color="auto"/>
        <w:right w:val="none" w:sz="0" w:space="0" w:color="auto"/>
      </w:divBdr>
    </w:div>
    <w:div w:id="782114697">
      <w:bodyDiv w:val="1"/>
      <w:marLeft w:val="0"/>
      <w:marRight w:val="0"/>
      <w:marTop w:val="0"/>
      <w:marBottom w:val="0"/>
      <w:divBdr>
        <w:top w:val="none" w:sz="0" w:space="0" w:color="auto"/>
        <w:left w:val="none" w:sz="0" w:space="0" w:color="auto"/>
        <w:bottom w:val="none" w:sz="0" w:space="0" w:color="auto"/>
        <w:right w:val="none" w:sz="0" w:space="0" w:color="auto"/>
      </w:divBdr>
    </w:div>
    <w:div w:id="973295534">
      <w:bodyDiv w:val="1"/>
      <w:marLeft w:val="0"/>
      <w:marRight w:val="0"/>
      <w:marTop w:val="0"/>
      <w:marBottom w:val="0"/>
      <w:divBdr>
        <w:top w:val="none" w:sz="0" w:space="0" w:color="auto"/>
        <w:left w:val="none" w:sz="0" w:space="0" w:color="auto"/>
        <w:bottom w:val="none" w:sz="0" w:space="0" w:color="auto"/>
        <w:right w:val="none" w:sz="0" w:space="0" w:color="auto"/>
      </w:divBdr>
    </w:div>
    <w:div w:id="1364091486">
      <w:bodyDiv w:val="1"/>
      <w:marLeft w:val="0"/>
      <w:marRight w:val="0"/>
      <w:marTop w:val="0"/>
      <w:marBottom w:val="0"/>
      <w:divBdr>
        <w:top w:val="none" w:sz="0" w:space="0" w:color="auto"/>
        <w:left w:val="none" w:sz="0" w:space="0" w:color="auto"/>
        <w:bottom w:val="none" w:sz="0" w:space="0" w:color="auto"/>
        <w:right w:val="none" w:sz="0" w:space="0" w:color="auto"/>
      </w:divBdr>
    </w:div>
    <w:div w:id="1428691215">
      <w:bodyDiv w:val="1"/>
      <w:marLeft w:val="0"/>
      <w:marRight w:val="0"/>
      <w:marTop w:val="0"/>
      <w:marBottom w:val="0"/>
      <w:divBdr>
        <w:top w:val="none" w:sz="0" w:space="0" w:color="auto"/>
        <w:left w:val="none" w:sz="0" w:space="0" w:color="auto"/>
        <w:bottom w:val="none" w:sz="0" w:space="0" w:color="auto"/>
        <w:right w:val="none" w:sz="0" w:space="0" w:color="auto"/>
      </w:divBdr>
    </w:div>
    <w:div w:id="1461416959">
      <w:bodyDiv w:val="1"/>
      <w:marLeft w:val="0"/>
      <w:marRight w:val="0"/>
      <w:marTop w:val="0"/>
      <w:marBottom w:val="0"/>
      <w:divBdr>
        <w:top w:val="none" w:sz="0" w:space="0" w:color="auto"/>
        <w:left w:val="none" w:sz="0" w:space="0" w:color="auto"/>
        <w:bottom w:val="none" w:sz="0" w:space="0" w:color="auto"/>
        <w:right w:val="none" w:sz="0" w:space="0" w:color="auto"/>
      </w:divBdr>
    </w:div>
    <w:div w:id="1652714071">
      <w:bodyDiv w:val="1"/>
      <w:marLeft w:val="0"/>
      <w:marRight w:val="0"/>
      <w:marTop w:val="0"/>
      <w:marBottom w:val="0"/>
      <w:divBdr>
        <w:top w:val="none" w:sz="0" w:space="0" w:color="auto"/>
        <w:left w:val="none" w:sz="0" w:space="0" w:color="auto"/>
        <w:bottom w:val="none" w:sz="0" w:space="0" w:color="auto"/>
        <w:right w:val="none" w:sz="0" w:space="0" w:color="auto"/>
      </w:divBdr>
    </w:div>
    <w:div w:id="1971938656">
      <w:bodyDiv w:val="1"/>
      <w:marLeft w:val="0"/>
      <w:marRight w:val="0"/>
      <w:marTop w:val="0"/>
      <w:marBottom w:val="0"/>
      <w:divBdr>
        <w:top w:val="none" w:sz="0" w:space="0" w:color="auto"/>
        <w:left w:val="none" w:sz="0" w:space="0" w:color="auto"/>
        <w:bottom w:val="none" w:sz="0" w:space="0" w:color="auto"/>
        <w:right w:val="none" w:sz="0" w:space="0" w:color="auto"/>
      </w:divBdr>
    </w:div>
    <w:div w:id="210449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riigiteataja.ee/akt/kors"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comments" Target="comments.xml" Id="Ra839775582944f0a" /><Relationship Type="http://schemas.microsoft.com/office/2016/09/relationships/commentsIds" Target="commentsIds.xml" Id="R11491a51e34349c9" /><Relationship Type="http://schemas.microsoft.com/office/2011/relationships/commentsExtended" Target="commentsExtended.xml" Id="R94652ffb67ba4290" /><Relationship Type="http://schemas.microsoft.com/office/2018/08/relationships/commentsExtensible" Target="commentsExtensible.xml" Id="R79e5631258c546f3" /><Relationship Type="http://schemas.microsoft.com/office/2011/relationships/people" Target="people.xml" Id="Re52d33954a804a2b"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88c73f43467497f661bce66abf60ee86">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4a24d4994c8a4f1f130b6ab7863d872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A85A7C-34D3-496C-84EE-E9C2034D098B}">
  <ds:schemaRefs>
    <ds:schemaRef ds:uri="http://purl.org/dc/dcmitype/"/>
    <ds:schemaRef ds:uri="http://schemas.microsoft.com/office/2006/documentManagement/types"/>
    <ds:schemaRef ds:uri="c8ae1d7c-2bd3-44b1-9ec8-2a84712b19ec"/>
    <ds:schemaRef ds:uri="http://schemas.microsoft.com/office/infopath/2007/PartnerControls"/>
    <ds:schemaRef ds:uri="http://schemas.microsoft.com/office/2006/metadata/properties"/>
    <ds:schemaRef ds:uri="http://purl.org/dc/terms/"/>
    <ds:schemaRef ds:uri="http://purl.org/dc/elements/1.1/"/>
    <ds:schemaRef ds:uri="http://schemas.openxmlformats.org/package/2006/metadata/core-properties"/>
    <ds:schemaRef ds:uri="e293f50e-b80d-400a-80a1-6226c80ebbbb"/>
    <ds:schemaRef ds:uri="http://www.w3.org/XML/1998/namespace"/>
  </ds:schemaRefs>
</ds:datastoreItem>
</file>

<file path=customXml/itemProps2.xml><?xml version="1.0" encoding="utf-8"?>
<ds:datastoreItem xmlns:ds="http://schemas.openxmlformats.org/officeDocument/2006/customXml" ds:itemID="{705179A0-B4D5-4FB6-8290-EB315A85670B}">
  <ds:schemaRefs>
    <ds:schemaRef ds:uri="http://schemas.openxmlformats.org/officeDocument/2006/bibliography"/>
  </ds:schemaRefs>
</ds:datastoreItem>
</file>

<file path=customXml/itemProps3.xml><?xml version="1.0" encoding="utf-8"?>
<ds:datastoreItem xmlns:ds="http://schemas.openxmlformats.org/officeDocument/2006/customXml" ds:itemID="{723E21C2-7A89-4CC2-9D9C-6F3027657C68}">
  <ds:schemaRefs>
    <ds:schemaRef ds:uri="http://schemas.microsoft.com/sharepoint/v3/contenttype/forms"/>
  </ds:schemaRefs>
</ds:datastoreItem>
</file>

<file path=customXml/itemProps4.xml><?xml version="1.0" encoding="utf-8"?>
<ds:datastoreItem xmlns:ds="http://schemas.openxmlformats.org/officeDocument/2006/customXml" ds:itemID="{E19BF049-E138-4BDA-BFFA-D0EF2F48E41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EDF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Kaitseväe korralduse seaduse ja teiste seaduste muutmise seaduse eelnõu</dc:title>
  <dc:subject/>
  <dc:creator>Malle Piirsoo</dc:creator>
  <cp:keywords/>
  <dc:description/>
  <cp:lastModifiedBy>Kärt Voor - JUSTDIGI</cp:lastModifiedBy>
  <cp:revision>10</cp:revision>
  <cp:lastPrinted>2025-07-17T05:23:00Z</cp:lastPrinted>
  <dcterms:created xsi:type="dcterms:W3CDTF">2025-10-09T12:34:00Z</dcterms:created>
  <dcterms:modified xsi:type="dcterms:W3CDTF">2025-10-28T11:28:07Z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_dlc_DocIdItemGuid">
    <vt:lpwstr>da484217-a6ce-4661-834c-ded2e854af5b</vt:lpwstr>
  </property>
  <property fmtid="{D5CDD505-2E9C-101B-9397-08002B2CF9AE}" pid="4" name="MSIP_Label_defa4170-0d19-0005-0004-bc88714345d2_Enabled">
    <vt:lpwstr>true</vt:lpwstr>
  </property>
  <property fmtid="{D5CDD505-2E9C-101B-9397-08002B2CF9AE}" pid="5" name="MSIP_Label_defa4170-0d19-0005-0004-bc88714345d2_SetDate">
    <vt:lpwstr>2025-10-09T12:34:40Z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4804a57e-e2df-4b29-b039-0e654658252b</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y fmtid="{D5CDD505-2E9C-101B-9397-08002B2CF9AE}" pid="12" name="MediaServiceImageTags">
    <vt:lpwstr/>
  </property>
  <property fmtid="{D5CDD505-2E9C-101B-9397-08002B2CF9AE}" pid="14" name="docLang">
    <vt:lpwstr>et</vt:lpwstr>
  </property>
</Properties>
</file>